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0F76B" w14:textId="16CA9DEA" w:rsidR="00AB5E3E" w:rsidRPr="00AB5E3E" w:rsidRDefault="00D70C55" w:rsidP="00AB5E3E">
      <w:pPr>
        <w:pStyle w:val="Otsikko1"/>
      </w:pPr>
      <w:r>
        <w:t>MS 1 - V</w:t>
      </w:r>
      <w:r w:rsidR="00E92B44">
        <w:t xml:space="preserve">essel </w:t>
      </w:r>
      <w:r>
        <w:t>T</w:t>
      </w:r>
      <w:r w:rsidR="00E92B44">
        <w:t xml:space="preserve">raffic </w:t>
      </w:r>
      <w:r>
        <w:t>S</w:t>
      </w:r>
      <w:r w:rsidR="00E92B44">
        <w:t>ervice</w:t>
      </w:r>
      <w:r w:rsidR="00D66ED6">
        <w:t xml:space="preserve"> (VTS)</w:t>
      </w:r>
    </w:p>
    <w:p w14:paraId="4CD3B314" w14:textId="34E5DB06" w:rsidR="00AB5E3E" w:rsidRDefault="00AB5E3E" w:rsidP="00AB5E3E">
      <w:pPr>
        <w:pStyle w:val="AppendixHead2"/>
      </w:pPr>
      <w:r>
        <w:t>Submitting organization</w:t>
      </w:r>
    </w:p>
    <w:p w14:paraId="71105682" w14:textId="7957BD4D" w:rsidR="00AB5E3E" w:rsidRPr="00AB5E3E" w:rsidRDefault="00AB5E3E" w:rsidP="00AB5E3E">
      <w:pPr>
        <w:pStyle w:val="Leipteksti"/>
        <w:rPr>
          <w:lang w:eastAsia="en-GB"/>
        </w:rPr>
      </w:pPr>
      <w:r>
        <w:rPr>
          <w:lang w:eastAsia="en-GB"/>
        </w:rPr>
        <w:t>IALA</w:t>
      </w:r>
    </w:p>
    <w:p w14:paraId="356DF7C0" w14:textId="3606222B" w:rsidR="00AB5E3E" w:rsidRDefault="00AB5E3E" w:rsidP="00AB5E3E">
      <w:pPr>
        <w:pStyle w:val="AppendixHead2"/>
      </w:pPr>
      <w:r w:rsidRPr="00AB5E3E">
        <w:t>Coordinating bodies</w:t>
      </w:r>
    </w:p>
    <w:p w14:paraId="24599461" w14:textId="0D4BAD73" w:rsidR="00AB5E3E" w:rsidRPr="00AB5E3E" w:rsidRDefault="00AB5E3E" w:rsidP="00AB5E3E">
      <w:pPr>
        <w:pStyle w:val="Leipteksti"/>
        <w:rPr>
          <w:lang w:eastAsia="en-GB"/>
        </w:rPr>
      </w:pPr>
      <w:r>
        <w:rPr>
          <w:lang w:eastAsia="en-GB"/>
        </w:rPr>
        <w:t>IMO and IALA</w:t>
      </w:r>
    </w:p>
    <w:p w14:paraId="25F2A4E0" w14:textId="5F53B311" w:rsidR="00216796" w:rsidRPr="00216796" w:rsidRDefault="00AB5E3E" w:rsidP="000238C1">
      <w:pPr>
        <w:pStyle w:val="AppendixHead2"/>
      </w:pPr>
      <w:r w:rsidRPr="00AB5E3E">
        <w:t>Description of the Maritime Service</w:t>
      </w:r>
      <w:r w:rsidR="00E37AF3">
        <w:t xml:space="preserve"> </w:t>
      </w:r>
    </w:p>
    <w:p w14:paraId="53C911CF" w14:textId="1D736CE9" w:rsidR="00811F38" w:rsidRDefault="00056B17" w:rsidP="00811F38">
      <w:pPr>
        <w:pStyle w:val="Leipteksti"/>
      </w:pPr>
      <w:r>
        <w:t xml:space="preserve">This Maritime Service in the context of e-Navigation is a </w:t>
      </w:r>
      <w:r w:rsidR="00CB0926">
        <w:t xml:space="preserve">digital </w:t>
      </w:r>
      <w:r w:rsidR="00F86638">
        <w:t>information</w:t>
      </w:r>
      <w:r w:rsidR="00F86638" w:rsidRPr="00811F38">
        <w:t xml:space="preserve"> </w:t>
      </w:r>
      <w:r w:rsidR="00811F38" w:rsidRPr="00811F38">
        <w:t xml:space="preserve">service for the exchange of VTS </w:t>
      </w:r>
      <w:r w:rsidR="00811F38">
        <w:t xml:space="preserve">information by electronic means </w:t>
      </w:r>
      <w:r w:rsidR="00D2492C">
        <w:t xml:space="preserve">between </w:t>
      </w:r>
      <w:r w:rsidR="0087666C">
        <w:t xml:space="preserve">a </w:t>
      </w:r>
      <w:r w:rsidR="00D2492C">
        <w:t>VTS and</w:t>
      </w:r>
      <w:r w:rsidR="00811F38">
        <w:t xml:space="preserve"> ships in the VTS area</w:t>
      </w:r>
      <w:r w:rsidR="006E4832">
        <w:t xml:space="preserve"> and shore based users</w:t>
      </w:r>
      <w:r w:rsidR="00811F38">
        <w:t>.</w:t>
      </w:r>
      <w:r w:rsidR="00F536AC">
        <w:t xml:space="preserve"> With the Maritime Service in the context of e-navigation is meant the exchange of VTS </w:t>
      </w:r>
      <w:ins w:id="0" w:author="Martikainen Tuomas" w:date="2022-09-27T08:45:00Z">
        <w:r w:rsidR="00B32200">
          <w:t xml:space="preserve">information </w:t>
        </w:r>
      </w:ins>
      <w:r w:rsidR="00F536AC">
        <w:t>by electronic means, not to be confused with operational services for</w:t>
      </w:r>
      <w:r w:rsidR="0087666C">
        <w:t xml:space="preserve"> a</w:t>
      </w:r>
      <w:r w:rsidR="00F536AC">
        <w:t xml:space="preserve"> VTS</w:t>
      </w:r>
      <w:r w:rsidR="006E4832">
        <w:t xml:space="preserve"> independent of way of service provision</w:t>
      </w:r>
      <w:r w:rsidR="00F536AC">
        <w:t>.</w:t>
      </w:r>
    </w:p>
    <w:p w14:paraId="28E4375F" w14:textId="176D5583" w:rsidR="009A6B39" w:rsidRPr="00811F38" w:rsidRDefault="009A6B39" w:rsidP="00216796">
      <w:pPr>
        <w:pStyle w:val="AppendixHead3"/>
      </w:pPr>
      <w:r w:rsidRPr="00811F38">
        <w:t>Operational Description</w:t>
      </w:r>
    </w:p>
    <w:p w14:paraId="07009CCE" w14:textId="72A419DF" w:rsidR="001D446B" w:rsidRPr="00F51D1B" w:rsidRDefault="001D446B" w:rsidP="001D446B">
      <w:pPr>
        <w:pStyle w:val="Leipteksti"/>
      </w:pPr>
      <w:r w:rsidRPr="00F51D1B">
        <w:t>Vessel Traffic Service (VTS) means a service implemented by a Government with the capability to interact with vessel traffic and respond to developing situations within a vessel traffic service area to improve the safety and efficiency of navigation, contribute to safety of life at sea and support the protection of the environment.</w:t>
      </w:r>
    </w:p>
    <w:p w14:paraId="3D8C51B8" w14:textId="20FB53A7" w:rsidR="001D446B" w:rsidRPr="00F51D1B" w:rsidRDefault="001D446B" w:rsidP="001D446B">
      <w:pPr>
        <w:pStyle w:val="Leipteksti"/>
      </w:pPr>
      <w:r w:rsidRPr="00F51D1B">
        <w:t>IMO Resolution A.</w:t>
      </w:r>
      <w:r w:rsidR="00D77BFB">
        <w:t>1158(32)</w:t>
      </w:r>
      <w:r w:rsidRPr="00F51D1B">
        <w:t xml:space="preserve"> states that:</w:t>
      </w:r>
    </w:p>
    <w:p w14:paraId="273D0950" w14:textId="130E5B8B" w:rsidR="009663C5" w:rsidRDefault="001D446B" w:rsidP="009663C5">
      <w:pPr>
        <w:pStyle w:val="Leipteksti"/>
        <w:rPr>
          <w:i/>
        </w:rPr>
      </w:pPr>
      <w:r w:rsidRPr="00F51D1B">
        <w:rPr>
          <w:i/>
        </w:rPr>
        <w:t>“</w:t>
      </w:r>
      <w:r w:rsidR="009663C5" w:rsidRPr="009663C5">
        <w:rPr>
          <w:i/>
        </w:rPr>
        <w:t>The purpose of VTS is to contribute to the safety of life</w:t>
      </w:r>
      <w:r w:rsidR="009663C5">
        <w:rPr>
          <w:i/>
        </w:rPr>
        <w:t xml:space="preserve"> at sea, improve the safety and </w:t>
      </w:r>
      <w:r w:rsidR="009663C5" w:rsidRPr="009663C5">
        <w:rPr>
          <w:i/>
        </w:rPr>
        <w:t>efficiency of navigation and support the protection of the e</w:t>
      </w:r>
      <w:r w:rsidR="009663C5">
        <w:rPr>
          <w:i/>
        </w:rPr>
        <w:t xml:space="preserve">nvironment within a VTS area by </w:t>
      </w:r>
      <w:r w:rsidR="009663C5" w:rsidRPr="009663C5">
        <w:rPr>
          <w:i/>
        </w:rPr>
        <w:t>mitigating the development of unsafe situations through</w:t>
      </w:r>
      <w:r w:rsidR="009663C5">
        <w:rPr>
          <w:i/>
        </w:rPr>
        <w:t>:</w:t>
      </w:r>
    </w:p>
    <w:p w14:paraId="1767F6AF" w14:textId="77777777" w:rsidR="00A059F6" w:rsidRDefault="009663C5" w:rsidP="009663C5">
      <w:pPr>
        <w:pStyle w:val="Leipteksti"/>
        <w:numPr>
          <w:ilvl w:val="0"/>
          <w:numId w:val="21"/>
        </w:numPr>
        <w:rPr>
          <w:i/>
        </w:rPr>
      </w:pPr>
      <w:r w:rsidRPr="009663C5">
        <w:rPr>
          <w:i/>
        </w:rPr>
        <w:t>providing timely and relevant information on factors that may influence ship</w:t>
      </w:r>
      <w:r>
        <w:rPr>
          <w:i/>
        </w:rPr>
        <w:t xml:space="preserve"> </w:t>
      </w:r>
      <w:r w:rsidRPr="009663C5">
        <w:rPr>
          <w:i/>
        </w:rPr>
        <w:t>movements and assist onboard decision-making.</w:t>
      </w:r>
    </w:p>
    <w:p w14:paraId="042F34A2" w14:textId="2A4DE817" w:rsidR="00A059F6" w:rsidRPr="00A059F6" w:rsidRDefault="00A059F6" w:rsidP="00A059F6">
      <w:pPr>
        <w:pStyle w:val="Leipteksti"/>
        <w:numPr>
          <w:ilvl w:val="0"/>
          <w:numId w:val="21"/>
        </w:numPr>
        <w:rPr>
          <w:i/>
        </w:rPr>
      </w:pPr>
      <w:r w:rsidRPr="00A059F6">
        <w:rPr>
          <w:i/>
        </w:rPr>
        <w:t>monitoring and managing ship traffic to ensure the safety and efficiency of</w:t>
      </w:r>
      <w:r>
        <w:rPr>
          <w:i/>
        </w:rPr>
        <w:t xml:space="preserve"> </w:t>
      </w:r>
      <w:r w:rsidRPr="00A059F6">
        <w:rPr>
          <w:i/>
        </w:rPr>
        <w:t>ship movements.</w:t>
      </w:r>
    </w:p>
    <w:p w14:paraId="739F4294" w14:textId="385184BF" w:rsidR="001D446B" w:rsidRDefault="00A059F6" w:rsidP="000238C1">
      <w:pPr>
        <w:pStyle w:val="Leipteksti"/>
        <w:numPr>
          <w:ilvl w:val="0"/>
          <w:numId w:val="21"/>
        </w:numPr>
        <w:jc w:val="left"/>
        <w:rPr>
          <w:i/>
        </w:rPr>
      </w:pPr>
      <w:r>
        <w:rPr>
          <w:i/>
        </w:rPr>
        <w:t>r</w:t>
      </w:r>
      <w:r w:rsidR="001D446B" w:rsidRPr="00F51D1B">
        <w:rPr>
          <w:i/>
        </w:rPr>
        <w:t>esponding to developing unsafe situations.</w:t>
      </w:r>
    </w:p>
    <w:p w14:paraId="3692B9FC" w14:textId="2D6C7FB8" w:rsidR="001D446B" w:rsidRPr="001D446B" w:rsidRDefault="001D446B" w:rsidP="001D446B">
      <w:pPr>
        <w:pStyle w:val="Leipteksti"/>
        <w:jc w:val="left"/>
      </w:pPr>
      <w:r w:rsidRPr="001D446B">
        <w:t>The IALA Guideline G1089 “</w:t>
      </w:r>
      <w:r w:rsidRPr="001D446B">
        <w:rPr>
          <w:i/>
        </w:rPr>
        <w:t xml:space="preserve">Provision of </w:t>
      </w:r>
      <w:r w:rsidR="00D77BFB">
        <w:rPr>
          <w:i/>
        </w:rPr>
        <w:t xml:space="preserve">a </w:t>
      </w:r>
      <w:r w:rsidRPr="001D446B">
        <w:rPr>
          <w:i/>
        </w:rPr>
        <w:t>VTS”</w:t>
      </w:r>
      <w:r w:rsidRPr="001D446B">
        <w:t xml:space="preserve"> provide</w:t>
      </w:r>
      <w:r w:rsidR="005748B3">
        <w:t>s</w:t>
      </w:r>
      <w:r w:rsidRPr="001D446B">
        <w:t xml:space="preserve"> guidance for the pro</w:t>
      </w:r>
      <w:r>
        <w:t xml:space="preserve">vision of VTS to participating </w:t>
      </w:r>
      <w:r w:rsidRPr="001D446B">
        <w:t xml:space="preserve">ships in a harmonized manner in accordance with internationally approved </w:t>
      </w:r>
      <w:r>
        <w:t>guidelines and IALA Standards.</w:t>
      </w:r>
    </w:p>
    <w:p w14:paraId="43BFA42B" w14:textId="14372D6B" w:rsidR="00AB5E3E" w:rsidRDefault="00AB5E3E" w:rsidP="00AB5E3E">
      <w:pPr>
        <w:pStyle w:val="AppendixHead2"/>
      </w:pPr>
      <w:r w:rsidRPr="00AB5E3E">
        <w:t>Purpose</w:t>
      </w:r>
    </w:p>
    <w:p w14:paraId="1DE56237" w14:textId="572A4C20" w:rsidR="00D2492C" w:rsidRDefault="009A6B39" w:rsidP="009A6B39">
      <w:pPr>
        <w:pStyle w:val="Leipteksti"/>
      </w:pPr>
      <w:r w:rsidRPr="009A6B39">
        <w:t xml:space="preserve">The purpose of this </w:t>
      </w:r>
      <w:r w:rsidR="00043CD9">
        <w:t xml:space="preserve">digital </w:t>
      </w:r>
      <w:r w:rsidRPr="009A6B39">
        <w:t xml:space="preserve">Maritime Service is </w:t>
      </w:r>
      <w:r w:rsidR="00056B17">
        <w:t xml:space="preserve">to support </w:t>
      </w:r>
      <w:r w:rsidR="00D2492C">
        <w:t xml:space="preserve">the </w:t>
      </w:r>
      <w:r w:rsidR="00670F59">
        <w:t>provision of VTS</w:t>
      </w:r>
      <w:r w:rsidR="00056B17">
        <w:t xml:space="preserve"> to participating ships by providing information </w:t>
      </w:r>
      <w:r w:rsidRPr="009A6B39">
        <w:t>in a digital format</w:t>
      </w:r>
      <w:r w:rsidR="00D2492C">
        <w:t>.</w:t>
      </w:r>
    </w:p>
    <w:p w14:paraId="40655E47" w14:textId="0CB74344" w:rsidR="00E1757A" w:rsidRDefault="00216796" w:rsidP="009A6B39">
      <w:pPr>
        <w:pStyle w:val="Leipteksti"/>
      </w:pPr>
      <w:r>
        <w:t xml:space="preserve">Information can be </w:t>
      </w:r>
      <w:r w:rsidR="006E4832">
        <w:t xml:space="preserve">presented </w:t>
      </w:r>
      <w:r>
        <w:t>in appropriate systems on board</w:t>
      </w:r>
      <w:r w:rsidR="00D2492C">
        <w:t xml:space="preserve"> </w:t>
      </w:r>
      <w:r w:rsidR="006E4832">
        <w:t xml:space="preserve">and ashore </w:t>
      </w:r>
      <w:r w:rsidR="00056B17">
        <w:t xml:space="preserve">in order </w:t>
      </w:r>
      <w:r w:rsidR="009A6B39" w:rsidRPr="009A6B39">
        <w:t>to create the means to reduce administrative burden and information overload, reduce miscommunication due to external interference, simplify work procedures, promote sustainable shipping and increase navigational safety.</w:t>
      </w:r>
      <w:r w:rsidR="00251DC2">
        <w:t xml:space="preserve"> </w:t>
      </w:r>
    </w:p>
    <w:p w14:paraId="179EEA1D" w14:textId="56E2987C" w:rsidR="007934E3" w:rsidRPr="009A6B39" w:rsidRDefault="00C74611" w:rsidP="009A6B39">
      <w:pPr>
        <w:pStyle w:val="Leipteksti"/>
      </w:pPr>
      <w:r>
        <w:t xml:space="preserve">This </w:t>
      </w:r>
      <w:r w:rsidR="0091608B">
        <w:t>M</w:t>
      </w:r>
      <w:r>
        <w:t xml:space="preserve">aritime </w:t>
      </w:r>
      <w:r w:rsidR="0091608B">
        <w:t>S</w:t>
      </w:r>
      <w:r>
        <w:t>ervice can be used for</w:t>
      </w:r>
      <w:r w:rsidRPr="00C74611">
        <w:t xml:space="preserve"> </w:t>
      </w:r>
      <w:r w:rsidR="00671259">
        <w:t>digital</w:t>
      </w:r>
      <w:r w:rsidRPr="00C74611">
        <w:t xml:space="preserve"> information exchange between </w:t>
      </w:r>
      <w:r w:rsidR="00671259">
        <w:t xml:space="preserve">a </w:t>
      </w:r>
      <w:r w:rsidR="00DE3556">
        <w:t xml:space="preserve">VTS and other stakeholders, such as </w:t>
      </w:r>
      <w:r w:rsidR="007F1BC4" w:rsidRPr="00C74611">
        <w:t>conventional ships</w:t>
      </w:r>
      <w:r w:rsidR="007F1BC4">
        <w:t xml:space="preserve">, </w:t>
      </w:r>
      <w:r w:rsidR="007F1BC4" w:rsidRPr="007F1BC4">
        <w:t>maritime autonomous surface ships</w:t>
      </w:r>
      <w:r w:rsidR="007F1BC4">
        <w:t xml:space="preserve"> (</w:t>
      </w:r>
      <w:r w:rsidRPr="00C74611">
        <w:t>MASS</w:t>
      </w:r>
      <w:r w:rsidR="007F1BC4">
        <w:t>)</w:t>
      </w:r>
      <w:del w:id="1" w:author="Martikainen Tuomas" w:date="2022-09-27T09:41:00Z">
        <w:r w:rsidRPr="00C74611" w:rsidDel="00674A35">
          <w:delText>,</w:delText>
        </w:r>
      </w:del>
      <w:r w:rsidRPr="00C74611">
        <w:t xml:space="preserve"> </w:t>
      </w:r>
      <w:r w:rsidR="001D4812">
        <w:t>and allied services.</w:t>
      </w:r>
    </w:p>
    <w:p w14:paraId="03914073" w14:textId="62F9DB57" w:rsidR="00AB5E3E" w:rsidRPr="009A6B39" w:rsidRDefault="00AB5E3E" w:rsidP="00AB5E3E">
      <w:pPr>
        <w:pStyle w:val="AppendixHead2"/>
      </w:pPr>
      <w:r w:rsidRPr="009A6B39">
        <w:t>Operational approach</w:t>
      </w:r>
      <w:r w:rsidR="00A83694">
        <w:t xml:space="preserve"> </w:t>
      </w:r>
    </w:p>
    <w:p w14:paraId="433A3394" w14:textId="6D9C40CC" w:rsidR="00233FF7" w:rsidRDefault="00A412CF" w:rsidP="00216796">
      <w:pPr>
        <w:pStyle w:val="Leipteksti"/>
      </w:pPr>
      <w:r>
        <w:t>The</w:t>
      </w:r>
      <w:r w:rsidR="00D606E0">
        <w:t xml:space="preserve"> digital information provided in this </w:t>
      </w:r>
      <w:r w:rsidR="00043CD9">
        <w:t xml:space="preserve">digital </w:t>
      </w:r>
      <w:r w:rsidR="00D606E0">
        <w:t>Maritime Service</w:t>
      </w:r>
      <w:r w:rsidR="00043CD9">
        <w:t xml:space="preserve"> </w:t>
      </w:r>
      <w:r w:rsidR="00D606E0">
        <w:t xml:space="preserve">can be delivered by several different means, such as </w:t>
      </w:r>
      <w:r w:rsidR="007F1BC4">
        <w:t>Automatic Identification System (</w:t>
      </w:r>
      <w:r w:rsidR="00D606E0">
        <w:t>AIS</w:t>
      </w:r>
      <w:r w:rsidR="007F1BC4">
        <w:t>) or VHF data exchange system (</w:t>
      </w:r>
      <w:r w:rsidR="00D606E0">
        <w:t>VDES</w:t>
      </w:r>
      <w:r w:rsidR="007F1BC4">
        <w:t>)</w:t>
      </w:r>
      <w:r w:rsidR="00D606E0">
        <w:t xml:space="preserve"> messages, </w:t>
      </w:r>
      <w:r w:rsidR="00FD5E68">
        <w:t>by IP-based communication</w:t>
      </w:r>
      <w:r w:rsidR="00D606E0">
        <w:t xml:space="preserve"> and using S-100 based Product Specifications and other international standards.</w:t>
      </w:r>
    </w:p>
    <w:p w14:paraId="028CF632" w14:textId="1B5FBF4A" w:rsidR="00216796" w:rsidRDefault="00216796" w:rsidP="00216796">
      <w:pPr>
        <w:pStyle w:val="Leipteksti"/>
      </w:pPr>
      <w:r w:rsidRPr="00724505">
        <w:t xml:space="preserve">Information provided digitally could </w:t>
      </w:r>
      <w:r w:rsidR="009663C5" w:rsidRPr="00724505">
        <w:t xml:space="preserve">partly replace voice communications </w:t>
      </w:r>
      <w:r w:rsidR="009663C5">
        <w:t xml:space="preserve">in </w:t>
      </w:r>
      <w:r w:rsidR="009663C5" w:rsidRPr="00724505">
        <w:t>non-time critical situations</w:t>
      </w:r>
      <w:r w:rsidR="009663C5">
        <w:t xml:space="preserve"> </w:t>
      </w:r>
      <w:r w:rsidR="009663C5" w:rsidRPr="00724505">
        <w:t xml:space="preserve">and in addition </w:t>
      </w:r>
      <w:r w:rsidRPr="00724505">
        <w:t>complement voice communicati</w:t>
      </w:r>
      <w:r w:rsidR="009663C5">
        <w:t>ons in time critical situations.</w:t>
      </w:r>
    </w:p>
    <w:p w14:paraId="5F25856A" w14:textId="6189A2B0" w:rsidR="00D2492C" w:rsidRDefault="00216796" w:rsidP="00AB5E3E">
      <w:pPr>
        <w:pStyle w:val="Leipteksti"/>
      </w:pPr>
      <w:r w:rsidRPr="009A6B39">
        <w:t>The steps to achieve this transition to digital information exchange may vary in different areas and for different types of vessels. Details about digital information exchange should be published by the VTS provider.</w:t>
      </w:r>
    </w:p>
    <w:p w14:paraId="5DED576A" w14:textId="48859612" w:rsidR="00D2492C" w:rsidRDefault="00FD5E68" w:rsidP="00AB5E3E">
      <w:pPr>
        <w:pStyle w:val="Leipteksti"/>
      </w:pPr>
      <w:r>
        <w:t>IALA publishes standards and associated recommendations and</w:t>
      </w:r>
      <w:r w:rsidRPr="00FD5E68">
        <w:t xml:space="preserve"> guidelines</w:t>
      </w:r>
      <w:r>
        <w:t xml:space="preserve"> specifically related technical services and specifications used for the implementation of this Maritime Service.</w:t>
      </w:r>
    </w:p>
    <w:p w14:paraId="47DAFB9E" w14:textId="77777777" w:rsidR="00E5397A" w:rsidRPr="009A6B39" w:rsidRDefault="00E5397A" w:rsidP="00AB5E3E">
      <w:pPr>
        <w:pStyle w:val="Leipteksti"/>
        <w:rPr>
          <w:color w:val="00558C" w:themeColor="accent1"/>
        </w:rPr>
      </w:pPr>
    </w:p>
    <w:p w14:paraId="7A4CAEFE" w14:textId="51C55F03" w:rsidR="00AB5E3E" w:rsidRPr="00EA36A2" w:rsidRDefault="00AB5E3E" w:rsidP="00AB5E3E">
      <w:pPr>
        <w:pStyle w:val="AppendixHead2"/>
      </w:pPr>
      <w:r w:rsidRPr="00AB5E3E">
        <w:lastRenderedPageBreak/>
        <w:t xml:space="preserve">User needs </w:t>
      </w:r>
    </w:p>
    <w:p w14:paraId="7C42A916" w14:textId="77777777" w:rsidR="00216796" w:rsidRDefault="00216796" w:rsidP="00AB5E3E">
      <w:pPr>
        <w:pStyle w:val="Leipteksti"/>
        <w:rPr>
          <w:lang w:val="en-US"/>
        </w:rPr>
      </w:pPr>
      <w:r>
        <w:t xml:space="preserve">The use </w:t>
      </w:r>
      <w:r w:rsidRPr="00724505">
        <w:t>cases</w:t>
      </w:r>
      <w:r w:rsidR="0024582A">
        <w:t xml:space="preserve"> </w:t>
      </w:r>
      <w:r w:rsidRPr="00724505">
        <w:rPr>
          <w:lang w:val="en-US"/>
        </w:rPr>
        <w:t xml:space="preserve">are generic and intended for description purposes only. </w:t>
      </w:r>
    </w:p>
    <w:p w14:paraId="30D8F13E" w14:textId="7C1A506B" w:rsidR="0024582A" w:rsidRDefault="000238C1" w:rsidP="0024582A">
      <w:pPr>
        <w:pStyle w:val="AppendixHead3"/>
      </w:pPr>
      <w:r w:rsidRPr="0024582A">
        <w:t xml:space="preserve">Use Case - </w:t>
      </w:r>
      <w:r w:rsidR="00A059F6">
        <w:t xml:space="preserve">Providing </w:t>
      </w:r>
      <w:r w:rsidR="007F3232">
        <w:t xml:space="preserve">timely and </w:t>
      </w:r>
      <w:r w:rsidR="00A059F6">
        <w:t>relevant information</w:t>
      </w:r>
    </w:p>
    <w:p w14:paraId="0266BD4B" w14:textId="5B8EED3B" w:rsidR="002E1B6A" w:rsidRDefault="002543ED" w:rsidP="00A059F6">
      <w:pPr>
        <w:pStyle w:val="Leipteksti"/>
        <w:rPr>
          <w:lang w:eastAsia="en-GB"/>
        </w:rPr>
      </w:pPr>
      <w:r>
        <w:rPr>
          <w:lang w:eastAsia="en-GB"/>
        </w:rPr>
        <w:t>The provision of timely and relevant information on factors that may influence the ship’s movements and assist on-board decision making should</w:t>
      </w:r>
      <w:r w:rsidR="00C51B15">
        <w:rPr>
          <w:lang w:eastAsia="en-GB"/>
        </w:rPr>
        <w:t xml:space="preserve"> be </w:t>
      </w:r>
      <w:r>
        <w:rPr>
          <w:lang w:eastAsia="en-GB"/>
        </w:rPr>
        <w:t>provided where:</w:t>
      </w:r>
    </w:p>
    <w:p w14:paraId="054AA236" w14:textId="4A76016E" w:rsidR="002543ED" w:rsidRDefault="002543ED" w:rsidP="002543ED">
      <w:pPr>
        <w:pStyle w:val="Leipteksti"/>
        <w:numPr>
          <w:ilvl w:val="0"/>
          <w:numId w:val="26"/>
        </w:numPr>
        <w:rPr>
          <w:lang w:eastAsia="en-GB"/>
        </w:rPr>
      </w:pPr>
      <w:r>
        <w:rPr>
          <w:lang w:eastAsia="en-GB"/>
        </w:rPr>
        <w:t>Deemed necessary by the VTS; or</w:t>
      </w:r>
    </w:p>
    <w:p w14:paraId="2C21A7DD" w14:textId="6EC3DA4E" w:rsidR="002543ED" w:rsidRDefault="002543ED" w:rsidP="007934E3">
      <w:pPr>
        <w:pStyle w:val="Leipteksti"/>
        <w:numPr>
          <w:ilvl w:val="0"/>
          <w:numId w:val="26"/>
        </w:numPr>
        <w:rPr>
          <w:lang w:eastAsia="en-GB"/>
        </w:rPr>
      </w:pPr>
      <w:r>
        <w:rPr>
          <w:lang w:eastAsia="en-GB"/>
        </w:rPr>
        <w:t>Requested by the participating ship.</w:t>
      </w:r>
    </w:p>
    <w:p w14:paraId="0685982D" w14:textId="0BDEABA7" w:rsidR="00181B57" w:rsidRDefault="00181B57" w:rsidP="00A059F6">
      <w:pPr>
        <w:pStyle w:val="Leipteksti"/>
        <w:rPr>
          <w:lang w:eastAsia="en-GB"/>
        </w:rPr>
      </w:pPr>
      <w:r>
        <w:rPr>
          <w:lang w:eastAsia="en-GB"/>
        </w:rPr>
        <w:t xml:space="preserve">Vessels can receive </w:t>
      </w:r>
      <w:r w:rsidR="002543ED">
        <w:rPr>
          <w:lang w:eastAsia="en-GB"/>
        </w:rPr>
        <w:t xml:space="preserve">timely and relevant </w:t>
      </w:r>
      <w:r>
        <w:rPr>
          <w:lang w:eastAsia="en-GB"/>
        </w:rPr>
        <w:t xml:space="preserve">information </w:t>
      </w:r>
      <w:r w:rsidR="002543ED">
        <w:rPr>
          <w:lang w:eastAsia="en-GB"/>
        </w:rPr>
        <w:t xml:space="preserve">in a </w:t>
      </w:r>
      <w:r>
        <w:rPr>
          <w:lang w:eastAsia="en-GB"/>
        </w:rPr>
        <w:t xml:space="preserve">digital format that can be displayed in the navigational equipment on board. This </w:t>
      </w:r>
      <w:r w:rsidR="002543ED">
        <w:rPr>
          <w:lang w:eastAsia="en-GB"/>
        </w:rPr>
        <w:t>may</w:t>
      </w:r>
      <w:r>
        <w:rPr>
          <w:lang w:eastAsia="en-GB"/>
        </w:rPr>
        <w:t xml:space="preserve"> include</w:t>
      </w:r>
      <w:r w:rsidR="002543ED">
        <w:rPr>
          <w:lang w:eastAsia="en-GB"/>
        </w:rPr>
        <w:t xml:space="preserve"> but is not limited to</w:t>
      </w:r>
      <w:r>
        <w:rPr>
          <w:lang w:eastAsia="en-GB"/>
        </w:rPr>
        <w:t>:</w:t>
      </w:r>
    </w:p>
    <w:p w14:paraId="2D1E484D" w14:textId="738BC982" w:rsidR="002543ED" w:rsidRDefault="002543ED" w:rsidP="00181B57">
      <w:pPr>
        <w:pStyle w:val="Leipteksti"/>
        <w:numPr>
          <w:ilvl w:val="0"/>
          <w:numId w:val="25"/>
        </w:numPr>
        <w:rPr>
          <w:lang w:eastAsia="en-GB"/>
        </w:rPr>
      </w:pPr>
      <w:r>
        <w:rPr>
          <w:lang w:eastAsia="en-GB"/>
        </w:rPr>
        <w:t xml:space="preserve">Navigational </w:t>
      </w:r>
      <w:r w:rsidR="00C51B15">
        <w:rPr>
          <w:lang w:eastAsia="en-GB"/>
        </w:rPr>
        <w:t>situations (including traffic and route information)</w:t>
      </w:r>
    </w:p>
    <w:p w14:paraId="0E3C34B1" w14:textId="64D91CEF" w:rsidR="00C51B15" w:rsidRDefault="00C51B15" w:rsidP="00181B57">
      <w:pPr>
        <w:pStyle w:val="Leipteksti"/>
        <w:numPr>
          <w:ilvl w:val="0"/>
          <w:numId w:val="25"/>
        </w:numPr>
        <w:rPr>
          <w:lang w:eastAsia="en-GB"/>
        </w:rPr>
      </w:pPr>
      <w:r>
        <w:rPr>
          <w:lang w:eastAsia="en-GB"/>
        </w:rPr>
        <w:t>Navigational warnings</w:t>
      </w:r>
    </w:p>
    <w:p w14:paraId="7837E6FF" w14:textId="7610B28A" w:rsidR="00C51B15" w:rsidRDefault="00C51B15" w:rsidP="00181B57">
      <w:pPr>
        <w:pStyle w:val="Leipteksti"/>
        <w:numPr>
          <w:ilvl w:val="0"/>
          <w:numId w:val="25"/>
        </w:numPr>
        <w:rPr>
          <w:lang w:eastAsia="en-GB"/>
        </w:rPr>
      </w:pPr>
      <w:r>
        <w:rPr>
          <w:lang w:eastAsia="en-GB"/>
        </w:rPr>
        <w:t>Meteorology</w:t>
      </w:r>
    </w:p>
    <w:p w14:paraId="799E4048" w14:textId="0438C1ED" w:rsidR="00C51B15" w:rsidRDefault="00C51B15" w:rsidP="00181B57">
      <w:pPr>
        <w:pStyle w:val="Leipteksti"/>
        <w:numPr>
          <w:ilvl w:val="0"/>
          <w:numId w:val="25"/>
        </w:numPr>
        <w:rPr>
          <w:lang w:eastAsia="en-GB"/>
        </w:rPr>
      </w:pPr>
      <w:r>
        <w:rPr>
          <w:lang w:eastAsia="en-GB"/>
        </w:rPr>
        <w:t>Meteorological warnings</w:t>
      </w:r>
    </w:p>
    <w:p w14:paraId="107454BA" w14:textId="6A856302" w:rsidR="00C51B15" w:rsidRDefault="00C51B15" w:rsidP="00181B57">
      <w:pPr>
        <w:pStyle w:val="Leipteksti"/>
        <w:numPr>
          <w:ilvl w:val="0"/>
          <w:numId w:val="25"/>
        </w:numPr>
        <w:rPr>
          <w:lang w:eastAsia="en-GB"/>
        </w:rPr>
      </w:pPr>
      <w:r>
        <w:rPr>
          <w:lang w:eastAsia="en-GB"/>
        </w:rPr>
        <w:t>Hydrography</w:t>
      </w:r>
    </w:p>
    <w:p w14:paraId="1A342EE0" w14:textId="07C30694" w:rsidR="00C51B15" w:rsidRDefault="00C51B15" w:rsidP="00181B57">
      <w:pPr>
        <w:pStyle w:val="Leipteksti"/>
        <w:numPr>
          <w:ilvl w:val="0"/>
          <w:numId w:val="25"/>
        </w:numPr>
        <w:rPr>
          <w:lang w:eastAsia="en-GB"/>
        </w:rPr>
      </w:pPr>
      <w:r>
        <w:rPr>
          <w:lang w:eastAsia="en-GB"/>
        </w:rPr>
        <w:t>Electronic navigational aids</w:t>
      </w:r>
    </w:p>
    <w:p w14:paraId="2560A45F" w14:textId="637E4D18" w:rsidR="00C51B15" w:rsidRDefault="00C51B15" w:rsidP="007934E3">
      <w:pPr>
        <w:pStyle w:val="Leipteksti"/>
        <w:numPr>
          <w:ilvl w:val="0"/>
          <w:numId w:val="25"/>
        </w:numPr>
        <w:rPr>
          <w:lang w:eastAsia="en-GB"/>
        </w:rPr>
      </w:pPr>
      <w:r>
        <w:rPr>
          <w:lang w:eastAsia="en-GB"/>
        </w:rPr>
        <w:t>Other information</w:t>
      </w:r>
    </w:p>
    <w:p w14:paraId="238FA47C" w14:textId="13F33504" w:rsidR="0024582A" w:rsidRDefault="0024582A" w:rsidP="0024582A">
      <w:pPr>
        <w:pStyle w:val="AppendixHead3"/>
      </w:pPr>
      <w:r w:rsidRPr="00882E78">
        <w:t xml:space="preserve">Use Case </w:t>
      </w:r>
      <w:r w:rsidR="00A059F6">
        <w:t>-</w:t>
      </w:r>
      <w:r w:rsidRPr="00882E78">
        <w:t xml:space="preserve"> </w:t>
      </w:r>
      <w:r w:rsidR="00A059F6">
        <w:t>Managing ship traffic</w:t>
      </w:r>
    </w:p>
    <w:p w14:paraId="3BC91B30" w14:textId="4DCF69A7" w:rsidR="00D70C55" w:rsidRDefault="00D70C55" w:rsidP="00D70C55">
      <w:pPr>
        <w:pStyle w:val="Leipteksti"/>
      </w:pPr>
      <w:r>
        <w:rPr>
          <w:lang w:eastAsia="en-GB"/>
        </w:rPr>
        <w:t xml:space="preserve">Vessels can receive information related to the management of ship traffic in a digital format that can be displayed in the navigational equipment on board. </w:t>
      </w:r>
      <w:r>
        <w:t xml:space="preserve">Digital </w:t>
      </w:r>
      <w:r w:rsidR="007F1BC4">
        <w:t>information exchange</w:t>
      </w:r>
      <w:r w:rsidR="007F1BC4" w:rsidRPr="00067C03">
        <w:t xml:space="preserve"> </w:t>
      </w:r>
      <w:r w:rsidRPr="00067C03">
        <w:t xml:space="preserve">may apply to elements of the </w:t>
      </w:r>
      <w:r w:rsidR="007F1BC4">
        <w:t>m</w:t>
      </w:r>
      <w:r>
        <w:t>anagement of ship traffic</w:t>
      </w:r>
      <w:r w:rsidRPr="00067C03">
        <w:t xml:space="preserve"> that </w:t>
      </w:r>
      <w:r>
        <w:t>is</w:t>
      </w:r>
      <w:r w:rsidRPr="00067C03">
        <w:t xml:space="preserve"> not </w:t>
      </w:r>
      <w:r>
        <w:t>time critical</w:t>
      </w:r>
      <w:r w:rsidRPr="00067C03">
        <w:t xml:space="preserve">. </w:t>
      </w:r>
    </w:p>
    <w:p w14:paraId="42F2CC84" w14:textId="6EBEB293" w:rsidR="00181B57" w:rsidRDefault="00D70C55" w:rsidP="00181B57">
      <w:pPr>
        <w:pStyle w:val="Leipteksti"/>
      </w:pPr>
      <w:r>
        <w:rPr>
          <w:lang w:eastAsia="en-GB"/>
        </w:rPr>
        <w:t>This information may include but is not limited to</w:t>
      </w:r>
      <w:r w:rsidR="00043CD9">
        <w:rPr>
          <w:lang w:eastAsia="en-GB"/>
        </w:rPr>
        <w:t xml:space="preserve"> the following </w:t>
      </w:r>
      <w:r w:rsidR="00043CD9">
        <w:t>e</w:t>
      </w:r>
      <w:r w:rsidR="00181B57">
        <w:t>xamples:</w:t>
      </w:r>
    </w:p>
    <w:p w14:paraId="507DC11D" w14:textId="6DCC8F90" w:rsidR="00181B57" w:rsidRPr="00FB0138" w:rsidRDefault="00181B57" w:rsidP="00181B57">
      <w:pPr>
        <w:pStyle w:val="Leipteksti"/>
        <w:numPr>
          <w:ilvl w:val="0"/>
          <w:numId w:val="23"/>
        </w:numPr>
        <w:rPr>
          <w:lang w:eastAsia="en-GB"/>
        </w:rPr>
      </w:pPr>
      <w:r w:rsidRPr="00FB0138">
        <w:rPr>
          <w:lang w:eastAsia="en-GB"/>
        </w:rPr>
        <w:t>Slot management: provides vessels digitally with priority of arrival and distance between two vessels</w:t>
      </w:r>
      <w:r w:rsidR="008A6C65">
        <w:rPr>
          <w:lang w:eastAsia="en-GB"/>
        </w:rPr>
        <w:t>.</w:t>
      </w:r>
    </w:p>
    <w:p w14:paraId="0366684B" w14:textId="40792E81" w:rsidR="00181B57" w:rsidRDefault="00181B57" w:rsidP="00181B57">
      <w:pPr>
        <w:pStyle w:val="Leipteksti"/>
        <w:numPr>
          <w:ilvl w:val="0"/>
          <w:numId w:val="23"/>
        </w:numPr>
        <w:rPr>
          <w:lang w:eastAsia="en-GB"/>
        </w:rPr>
      </w:pPr>
      <w:r>
        <w:rPr>
          <w:lang w:eastAsia="en-GB"/>
        </w:rPr>
        <w:t>Traffic clearance: provides vessels digitally with permission to proceed, impose conditions or deny entry</w:t>
      </w:r>
      <w:r w:rsidR="008A6C65">
        <w:rPr>
          <w:lang w:eastAsia="en-GB"/>
        </w:rPr>
        <w:t>.</w:t>
      </w:r>
    </w:p>
    <w:p w14:paraId="4880BC16" w14:textId="592FC24D" w:rsidR="00D70C55" w:rsidRDefault="00D70C55" w:rsidP="00D70C55">
      <w:pPr>
        <w:pStyle w:val="Leipteksti"/>
        <w:numPr>
          <w:ilvl w:val="0"/>
          <w:numId w:val="23"/>
        </w:numPr>
        <w:rPr>
          <w:lang w:eastAsia="en-GB"/>
        </w:rPr>
      </w:pPr>
      <w:r>
        <w:rPr>
          <w:lang w:eastAsia="en-GB"/>
        </w:rPr>
        <w:t>Anchorage:</w:t>
      </w:r>
      <w:r w:rsidR="006E12FB">
        <w:rPr>
          <w:lang w:eastAsia="en-GB"/>
        </w:rPr>
        <w:t xml:space="preserve"> </w:t>
      </w:r>
      <w:r>
        <w:rPr>
          <w:lang w:eastAsia="en-GB"/>
        </w:rPr>
        <w:t>assig</w:t>
      </w:r>
      <w:r w:rsidR="006E12FB">
        <w:rPr>
          <w:lang w:eastAsia="en-GB"/>
        </w:rPr>
        <w:t>ning</w:t>
      </w:r>
      <w:r>
        <w:rPr>
          <w:lang w:eastAsia="en-GB"/>
        </w:rPr>
        <w:t xml:space="preserve"> </w:t>
      </w:r>
      <w:r w:rsidRPr="00D70C55">
        <w:rPr>
          <w:lang w:eastAsia="en-GB"/>
        </w:rPr>
        <w:t>anchorage position</w:t>
      </w:r>
      <w:r w:rsidR="006E12FB">
        <w:rPr>
          <w:lang w:eastAsia="en-GB"/>
        </w:rPr>
        <w:t>s</w:t>
      </w:r>
      <w:r>
        <w:rPr>
          <w:lang w:eastAsia="en-GB"/>
        </w:rPr>
        <w:t xml:space="preserve"> in digital format</w:t>
      </w:r>
      <w:r w:rsidR="008A6C65">
        <w:rPr>
          <w:lang w:eastAsia="en-GB"/>
        </w:rPr>
        <w:t>.</w:t>
      </w:r>
    </w:p>
    <w:p w14:paraId="0ABBAC83" w14:textId="27B2514C" w:rsidR="00181B57" w:rsidRDefault="00181B57" w:rsidP="00181B57">
      <w:pPr>
        <w:pStyle w:val="Leipteksti"/>
        <w:numPr>
          <w:ilvl w:val="0"/>
          <w:numId w:val="23"/>
        </w:numPr>
        <w:rPr>
          <w:lang w:eastAsia="en-GB"/>
        </w:rPr>
      </w:pPr>
      <w:r>
        <w:rPr>
          <w:lang w:eastAsia="en-GB"/>
        </w:rPr>
        <w:t xml:space="preserve">Route information: </w:t>
      </w:r>
      <w:del w:id="2" w:author="Martikainen Tuomas" w:date="2022-09-27T08:47:00Z">
        <w:r w:rsidDel="00B32200">
          <w:rPr>
            <w:lang w:eastAsia="en-GB"/>
          </w:rPr>
          <w:delText>provides</w:delText>
        </w:r>
      </w:del>
      <w:r>
        <w:rPr>
          <w:lang w:eastAsia="en-GB"/>
        </w:rPr>
        <w:t xml:space="preserve"> </w:t>
      </w:r>
      <w:ins w:id="3" w:author="Martikainen Tuomas" w:date="2022-09-27T08:48:00Z">
        <w:r w:rsidR="00B32200">
          <w:rPr>
            <w:lang w:eastAsia="en-GB"/>
          </w:rPr>
          <w:t>VTS</w:t>
        </w:r>
        <w:r w:rsidR="00B32200">
          <w:rPr>
            <w:lang w:eastAsia="en-GB"/>
          </w:rPr>
          <w:t xml:space="preserve"> </w:t>
        </w:r>
        <w:r w:rsidR="00B32200">
          <w:rPr>
            <w:lang w:eastAsia="en-GB"/>
          </w:rPr>
          <w:t xml:space="preserve">and </w:t>
        </w:r>
      </w:ins>
      <w:r>
        <w:rPr>
          <w:lang w:eastAsia="en-GB"/>
        </w:rPr>
        <w:t>vessels</w:t>
      </w:r>
      <w:ins w:id="4" w:author="Martikainen Tuomas" w:date="2022-09-27T08:47:00Z">
        <w:r w:rsidR="00B32200">
          <w:rPr>
            <w:lang w:eastAsia="en-GB"/>
          </w:rPr>
          <w:t xml:space="preserve"> </w:t>
        </w:r>
      </w:ins>
      <w:ins w:id="5" w:author="Martikainen Tuomas" w:date="2022-09-27T08:50:00Z">
        <w:r w:rsidR="00B32200">
          <w:rPr>
            <w:lang w:eastAsia="en-GB"/>
          </w:rPr>
          <w:t>digitally</w:t>
        </w:r>
        <w:r w:rsidR="00B32200">
          <w:rPr>
            <w:lang w:eastAsia="en-GB"/>
          </w:rPr>
          <w:t xml:space="preserve"> </w:t>
        </w:r>
      </w:ins>
      <w:ins w:id="6" w:author="Martikainen Tuomas" w:date="2022-09-27T08:47:00Z">
        <w:r w:rsidR="00B32200">
          <w:rPr>
            <w:lang w:eastAsia="en-GB"/>
          </w:rPr>
          <w:t>exchange planned and</w:t>
        </w:r>
      </w:ins>
      <w:r>
        <w:rPr>
          <w:lang w:eastAsia="en-GB"/>
        </w:rPr>
        <w:t xml:space="preserve"> </w:t>
      </w:r>
      <w:del w:id="7" w:author="Martikainen Tuomas" w:date="2022-09-27T08:50:00Z">
        <w:r w:rsidDel="00B32200">
          <w:rPr>
            <w:lang w:eastAsia="en-GB"/>
          </w:rPr>
          <w:delText>digitally</w:delText>
        </w:r>
      </w:del>
      <w:del w:id="8" w:author="Martikainen Tuomas" w:date="2022-09-27T08:48:00Z">
        <w:r w:rsidDel="00B32200">
          <w:rPr>
            <w:lang w:eastAsia="en-GB"/>
          </w:rPr>
          <w:delText xml:space="preserve"> with </w:delText>
        </w:r>
      </w:del>
      <w:r>
        <w:rPr>
          <w:lang w:eastAsia="en-GB"/>
        </w:rPr>
        <w:t>recommended route</w:t>
      </w:r>
      <w:ins w:id="9" w:author="Martikainen Tuomas" w:date="2022-09-27T08:48:00Z">
        <w:r w:rsidR="00B32200">
          <w:rPr>
            <w:lang w:eastAsia="en-GB"/>
          </w:rPr>
          <w:t>s</w:t>
        </w:r>
      </w:ins>
      <w:del w:id="10" w:author="Martikainen Tuomas" w:date="2022-09-27T08:48:00Z">
        <w:r w:rsidDel="00B32200">
          <w:rPr>
            <w:lang w:eastAsia="en-GB"/>
          </w:rPr>
          <w:delText xml:space="preserve"> information</w:delText>
        </w:r>
      </w:del>
      <w:r w:rsidR="008A6C65">
        <w:rPr>
          <w:lang w:eastAsia="en-GB"/>
        </w:rPr>
        <w:t>.</w:t>
      </w:r>
    </w:p>
    <w:p w14:paraId="5CD5D7F5" w14:textId="3004B940" w:rsidR="00181B57" w:rsidRPr="00B32200" w:rsidRDefault="00FB0138" w:rsidP="00181B57">
      <w:pPr>
        <w:pStyle w:val="Leipteksti"/>
        <w:numPr>
          <w:ilvl w:val="0"/>
          <w:numId w:val="23"/>
        </w:numPr>
        <w:rPr>
          <w:lang w:eastAsia="en-GB"/>
        </w:rPr>
      </w:pPr>
      <w:r w:rsidRPr="00B32200">
        <w:rPr>
          <w:lang w:eastAsia="en-GB"/>
        </w:rPr>
        <w:t>Waterway management</w:t>
      </w:r>
      <w:r w:rsidR="006E12FB" w:rsidRPr="00B32200">
        <w:rPr>
          <w:lang w:eastAsia="en-GB"/>
        </w:rPr>
        <w:t>:</w:t>
      </w:r>
      <w:r w:rsidR="006E12FB" w:rsidRPr="00B32200">
        <w:rPr>
          <w:rFonts w:ascii="Calibri" w:hAnsi="Calibri" w:cs="Calibri"/>
          <w:lang w:val="fi-FI"/>
        </w:rPr>
        <w:t xml:space="preserve"> </w:t>
      </w:r>
      <w:ins w:id="11" w:author="Martikainen Tuomas" w:date="2022-09-27T08:55:00Z">
        <w:r w:rsidR="00B32200" w:rsidRPr="00B32200">
          <w:rPr>
            <w:rFonts w:ascii="Calibri" w:hAnsi="Calibri" w:cs="Calibri"/>
            <w:lang w:val="fi-FI"/>
          </w:rPr>
          <w:t xml:space="preserve">VTS and </w:t>
        </w:r>
      </w:ins>
      <w:r w:rsidR="00181B57" w:rsidRPr="00B32200">
        <w:rPr>
          <w:lang w:eastAsia="en-GB"/>
        </w:rPr>
        <w:t>vessel</w:t>
      </w:r>
      <w:ins w:id="12" w:author="Martikainen Tuomas" w:date="2022-09-27T09:45:00Z">
        <w:r w:rsidR="00674A35">
          <w:rPr>
            <w:lang w:eastAsia="en-GB"/>
          </w:rPr>
          <w:t>s</w:t>
        </w:r>
      </w:ins>
      <w:r w:rsidR="00181B57" w:rsidRPr="00B32200">
        <w:rPr>
          <w:lang w:eastAsia="en-GB"/>
        </w:rPr>
        <w:t xml:space="preserve"> </w:t>
      </w:r>
      <w:del w:id="13" w:author="Martikainen Tuomas" w:date="2022-09-27T08:57:00Z">
        <w:r w:rsidR="00181B57" w:rsidRPr="00B32200" w:rsidDel="00B32200">
          <w:rPr>
            <w:lang w:eastAsia="en-GB"/>
          </w:rPr>
          <w:delText xml:space="preserve">provides </w:delText>
        </w:r>
        <w:r w:rsidR="0036346C" w:rsidRPr="00B32200" w:rsidDel="00B32200">
          <w:rPr>
            <w:lang w:eastAsia="en-GB"/>
          </w:rPr>
          <w:delText xml:space="preserve">a </w:delText>
        </w:r>
        <w:r w:rsidR="00181B57" w:rsidRPr="00B32200" w:rsidDel="00B32200">
          <w:rPr>
            <w:lang w:eastAsia="en-GB"/>
          </w:rPr>
          <w:delText xml:space="preserve">VTS </w:delText>
        </w:r>
      </w:del>
      <w:r w:rsidR="00181B57" w:rsidRPr="00B32200">
        <w:rPr>
          <w:lang w:eastAsia="en-GB"/>
        </w:rPr>
        <w:t xml:space="preserve">digitally </w:t>
      </w:r>
      <w:ins w:id="14" w:author="Martikainen Tuomas" w:date="2022-09-27T08:57:00Z">
        <w:r w:rsidR="00B32200">
          <w:rPr>
            <w:lang w:eastAsia="en-GB"/>
          </w:rPr>
          <w:t>exchange</w:t>
        </w:r>
      </w:ins>
      <w:del w:id="15" w:author="Martikainen Tuomas" w:date="2022-09-27T08:58:00Z">
        <w:r w:rsidR="00181B57" w:rsidRPr="00B32200" w:rsidDel="00B32200">
          <w:rPr>
            <w:lang w:eastAsia="en-GB"/>
          </w:rPr>
          <w:delText>their</w:delText>
        </w:r>
      </w:del>
      <w:r w:rsidR="00181B57" w:rsidRPr="00B32200">
        <w:rPr>
          <w:lang w:eastAsia="en-GB"/>
        </w:rPr>
        <w:t xml:space="preserve"> intentions</w:t>
      </w:r>
      <w:ins w:id="16" w:author="Martikainen Tuomas" w:date="2022-09-27T08:58:00Z">
        <w:r w:rsidR="00B32200">
          <w:rPr>
            <w:lang w:eastAsia="en-GB"/>
          </w:rPr>
          <w:t xml:space="preserve"> and recommendations related to traffic situations</w:t>
        </w:r>
      </w:ins>
      <w:r w:rsidR="00181B57" w:rsidRPr="00B32200">
        <w:rPr>
          <w:lang w:eastAsia="en-GB"/>
        </w:rPr>
        <w:t>, such as overtaking of another vessel</w:t>
      </w:r>
      <w:r w:rsidR="008A6C65" w:rsidRPr="00B32200">
        <w:rPr>
          <w:lang w:eastAsia="en-GB"/>
        </w:rPr>
        <w:t>.</w:t>
      </w:r>
    </w:p>
    <w:p w14:paraId="3D9B72E7" w14:textId="0969B2B6" w:rsidR="00DD72BA" w:rsidRPr="00DD72BA" w:rsidRDefault="00181B57" w:rsidP="00DD72BA">
      <w:pPr>
        <w:pStyle w:val="Leipteksti"/>
        <w:numPr>
          <w:ilvl w:val="0"/>
          <w:numId w:val="23"/>
        </w:numPr>
        <w:rPr>
          <w:lang w:eastAsia="en-GB"/>
        </w:rPr>
      </w:pPr>
      <w:r>
        <w:rPr>
          <w:lang w:eastAsia="en-GB"/>
        </w:rPr>
        <w:t xml:space="preserve">Information regarding restricted or </w:t>
      </w:r>
      <w:proofErr w:type="gramStart"/>
      <w:r>
        <w:rPr>
          <w:lang w:eastAsia="en-GB"/>
        </w:rPr>
        <w:t>no go</w:t>
      </w:r>
      <w:proofErr w:type="gramEnd"/>
      <w:r>
        <w:rPr>
          <w:lang w:eastAsia="en-GB"/>
        </w:rPr>
        <w:t xml:space="preserve"> area</w:t>
      </w:r>
      <w:r w:rsidR="006E12FB">
        <w:rPr>
          <w:lang w:eastAsia="en-GB"/>
        </w:rPr>
        <w:t>s</w:t>
      </w:r>
      <w:r>
        <w:rPr>
          <w:lang w:eastAsia="en-GB"/>
        </w:rPr>
        <w:t xml:space="preserve">: the content (draft, closed fairway/port/quay etc.) can be provided digitally to vessels without using </w:t>
      </w:r>
      <w:r w:rsidRPr="00F70399">
        <w:rPr>
          <w:lang w:eastAsia="en-GB"/>
        </w:rPr>
        <w:t>voice communication</w:t>
      </w:r>
      <w:r w:rsidR="008A6C65">
        <w:rPr>
          <w:lang w:eastAsia="en-GB"/>
        </w:rPr>
        <w:t>.</w:t>
      </w:r>
    </w:p>
    <w:p w14:paraId="022E9D1F" w14:textId="5990EAC6" w:rsidR="0024582A" w:rsidRDefault="0024582A" w:rsidP="0024582A">
      <w:pPr>
        <w:pStyle w:val="AppendixHead3"/>
      </w:pPr>
      <w:r w:rsidRPr="00882E78">
        <w:t>Use Case</w:t>
      </w:r>
      <w:r>
        <w:t xml:space="preserve"> </w:t>
      </w:r>
      <w:r w:rsidRPr="00882E78">
        <w:t xml:space="preserve">– </w:t>
      </w:r>
      <w:r w:rsidR="00A059F6">
        <w:t>Responding to unsafe situations</w:t>
      </w:r>
    </w:p>
    <w:p w14:paraId="284BDFE2" w14:textId="6648517A" w:rsidR="00181B57" w:rsidRDefault="00F9313B" w:rsidP="00DD72BA">
      <w:pPr>
        <w:pStyle w:val="Leipteksti"/>
        <w:rPr>
          <w:lang w:eastAsia="en-GB"/>
        </w:rPr>
      </w:pPr>
      <w:r w:rsidRPr="006E12FB">
        <w:rPr>
          <w:rFonts w:ascii="Calibri" w:hAnsi="Calibri" w:cs="Calibri"/>
        </w:rPr>
        <w:t>VTS r</w:t>
      </w:r>
      <w:r w:rsidR="006848CF" w:rsidRPr="006E12FB">
        <w:rPr>
          <w:rFonts w:ascii="Calibri" w:hAnsi="Calibri" w:cs="Calibri"/>
        </w:rPr>
        <w:t xml:space="preserve">esponding to developing unsafe situations can be supported by the </w:t>
      </w:r>
      <w:r w:rsidR="00FB0138" w:rsidRPr="006E12FB">
        <w:rPr>
          <w:lang w:eastAsia="en-GB"/>
        </w:rPr>
        <w:t>p</w:t>
      </w:r>
      <w:r w:rsidR="00FB0138">
        <w:rPr>
          <w:lang w:eastAsia="en-GB"/>
        </w:rPr>
        <w:t xml:space="preserve">rovision of navigational information </w:t>
      </w:r>
      <w:r w:rsidR="006848CF">
        <w:rPr>
          <w:lang w:eastAsia="en-GB"/>
        </w:rPr>
        <w:t xml:space="preserve">in digital format. </w:t>
      </w:r>
      <w:r w:rsidR="00181B57" w:rsidRPr="00181B57">
        <w:rPr>
          <w:lang w:eastAsia="en-GB"/>
        </w:rPr>
        <w:t>Information provided digitally could complement voice communications in time critical situations and in addition partly replace voice communications</w:t>
      </w:r>
      <w:r>
        <w:rPr>
          <w:lang w:eastAsia="en-GB"/>
        </w:rPr>
        <w:t xml:space="preserve"> </w:t>
      </w:r>
      <w:r w:rsidR="0036346C">
        <w:rPr>
          <w:lang w:eastAsia="en-GB"/>
        </w:rPr>
        <w:t xml:space="preserve">in </w:t>
      </w:r>
      <w:r w:rsidRPr="00F9313B">
        <w:rPr>
          <w:lang w:eastAsia="en-GB"/>
        </w:rPr>
        <w:t>non-time critical situations</w:t>
      </w:r>
      <w:r>
        <w:rPr>
          <w:lang w:eastAsia="en-GB"/>
        </w:rPr>
        <w:t>.</w:t>
      </w:r>
    </w:p>
    <w:p w14:paraId="37489036" w14:textId="77777777" w:rsidR="007916F2" w:rsidRDefault="00043CD9" w:rsidP="007916F2">
      <w:pPr>
        <w:pStyle w:val="Leipteksti"/>
        <w:rPr>
          <w:lang w:eastAsia="en-GB"/>
        </w:rPr>
      </w:pPr>
      <w:r w:rsidRPr="00043CD9">
        <w:rPr>
          <w:lang w:eastAsia="en-GB"/>
        </w:rPr>
        <w:t>This information may include but is not lim</w:t>
      </w:r>
      <w:r>
        <w:rPr>
          <w:lang w:eastAsia="en-GB"/>
        </w:rPr>
        <w:t xml:space="preserve">ited to the following examples: </w:t>
      </w:r>
    </w:p>
    <w:p w14:paraId="0FCBFBDE" w14:textId="4CC83290" w:rsidR="00DD72BA" w:rsidRPr="008A0A98" w:rsidRDefault="00E02B9F" w:rsidP="00181B57">
      <w:pPr>
        <w:pStyle w:val="Leipteksti"/>
        <w:numPr>
          <w:ilvl w:val="0"/>
          <w:numId w:val="24"/>
        </w:numPr>
        <w:rPr>
          <w:lang w:eastAsia="en-GB"/>
        </w:rPr>
      </w:pPr>
      <w:r>
        <w:rPr>
          <w:rFonts w:ascii="Calibri" w:hAnsi="Calibri" w:cs="Calibri"/>
          <w:lang w:val="fi-FI"/>
        </w:rPr>
        <w:t xml:space="preserve">A </w:t>
      </w:r>
      <w:r w:rsidRPr="006E12FB">
        <w:rPr>
          <w:rFonts w:ascii="Calibri" w:hAnsi="Calibri" w:cs="Calibri"/>
        </w:rPr>
        <w:t xml:space="preserve">vessel deviating from the route: updated </w:t>
      </w:r>
      <w:r w:rsidR="00DD72BA" w:rsidRPr="006E12FB">
        <w:rPr>
          <w:lang w:eastAsia="en-GB"/>
        </w:rPr>
        <w:t>route</w:t>
      </w:r>
      <w:r w:rsidR="00DD72BA" w:rsidRPr="008A0A98">
        <w:rPr>
          <w:lang w:eastAsia="en-GB"/>
        </w:rPr>
        <w:t xml:space="preserve"> can be sent digitally to a vessel</w:t>
      </w:r>
      <w:r w:rsidR="006E12FB">
        <w:rPr>
          <w:lang w:eastAsia="en-GB"/>
        </w:rPr>
        <w:t>.</w:t>
      </w:r>
      <w:r>
        <w:rPr>
          <w:lang w:eastAsia="en-GB"/>
        </w:rPr>
        <w:t xml:space="preserve"> </w:t>
      </w:r>
    </w:p>
    <w:p w14:paraId="2B70E366" w14:textId="77777777" w:rsidR="00181B57" w:rsidRDefault="00DD72BA" w:rsidP="00181B57">
      <w:pPr>
        <w:pStyle w:val="Leipteksti"/>
        <w:numPr>
          <w:ilvl w:val="0"/>
          <w:numId w:val="24"/>
        </w:numPr>
        <w:rPr>
          <w:lang w:eastAsia="en-GB"/>
        </w:rPr>
      </w:pPr>
      <w:r w:rsidRPr="00066EF4">
        <w:rPr>
          <w:lang w:eastAsia="en-GB"/>
        </w:rPr>
        <w:t>The content of the voice communication can be p</w:t>
      </w:r>
      <w:r>
        <w:rPr>
          <w:lang w:eastAsia="en-GB"/>
        </w:rPr>
        <w:t>rovided digitally and be displayed as text in parallel / in addition to voice communication.</w:t>
      </w:r>
    </w:p>
    <w:p w14:paraId="43A72014" w14:textId="0B18A585" w:rsidR="009663C5" w:rsidRPr="009663C5" w:rsidRDefault="00181B57" w:rsidP="009663C5">
      <w:pPr>
        <w:pStyle w:val="Leipteksti"/>
        <w:numPr>
          <w:ilvl w:val="0"/>
          <w:numId w:val="24"/>
        </w:numPr>
        <w:rPr>
          <w:lang w:eastAsia="en-GB"/>
        </w:rPr>
      </w:pPr>
      <w:r w:rsidRPr="00AA06E3">
        <w:rPr>
          <w:lang w:eastAsia="en-GB"/>
        </w:rPr>
        <w:t>Risk of grounding</w:t>
      </w:r>
      <w:r>
        <w:rPr>
          <w:lang w:eastAsia="en-GB"/>
        </w:rPr>
        <w:t>/striking/collision.</w:t>
      </w:r>
      <w:r w:rsidRPr="00AA06E3">
        <w:rPr>
          <w:lang w:eastAsia="en-GB"/>
        </w:rPr>
        <w:t xml:space="preserve"> In </w:t>
      </w:r>
      <w:r>
        <w:rPr>
          <w:lang w:eastAsia="en-GB"/>
        </w:rPr>
        <w:t>addition</w:t>
      </w:r>
      <w:r w:rsidRPr="00AA06E3">
        <w:rPr>
          <w:lang w:eastAsia="en-GB"/>
        </w:rPr>
        <w:t xml:space="preserve"> to </w:t>
      </w:r>
      <w:r>
        <w:rPr>
          <w:lang w:eastAsia="en-GB"/>
        </w:rPr>
        <w:t>voice</w:t>
      </w:r>
      <w:r w:rsidRPr="00AA06E3">
        <w:rPr>
          <w:lang w:eastAsia="en-GB"/>
        </w:rPr>
        <w:t xml:space="preserve"> communicatio</w:t>
      </w:r>
      <w:r w:rsidRPr="00EA410D">
        <w:rPr>
          <w:lang w:eastAsia="en-GB"/>
        </w:rPr>
        <w:t>ns</w:t>
      </w:r>
      <w:r>
        <w:rPr>
          <w:lang w:eastAsia="en-GB"/>
        </w:rPr>
        <w:t>, the</w:t>
      </w:r>
      <w:r w:rsidRPr="00AA06E3">
        <w:rPr>
          <w:lang w:eastAsia="en-GB"/>
        </w:rPr>
        <w:t xml:space="preserve"> vessel can be provided with an electronic route recommendation</w:t>
      </w:r>
      <w:r w:rsidR="00D27D7E">
        <w:rPr>
          <w:lang w:eastAsia="en-GB"/>
        </w:rPr>
        <w:t xml:space="preserve"> or waypoint</w:t>
      </w:r>
      <w:r w:rsidRPr="00AA06E3">
        <w:rPr>
          <w:lang w:eastAsia="en-GB"/>
        </w:rPr>
        <w:t>.</w:t>
      </w:r>
    </w:p>
    <w:p w14:paraId="17592B7E" w14:textId="4A9AD6F3" w:rsidR="00AB5E3E" w:rsidRDefault="00AB5E3E" w:rsidP="00AB5E3E">
      <w:pPr>
        <w:pStyle w:val="AppendixHead2"/>
      </w:pPr>
      <w:r w:rsidRPr="00AB5E3E">
        <w:t>Information to be provided</w:t>
      </w:r>
    </w:p>
    <w:p w14:paraId="0C76C819" w14:textId="29150EE0" w:rsidR="00F9313B" w:rsidRDefault="00F9313B" w:rsidP="007F09CC">
      <w:pPr>
        <w:pStyle w:val="Leipteksti"/>
      </w:pPr>
      <w:r>
        <w:t xml:space="preserve">Technical </w:t>
      </w:r>
      <w:r w:rsidR="003E6F44">
        <w:t>s</w:t>
      </w:r>
      <w:r>
        <w:t>ervices and data models used for the implementation of this Maritime Service are under development.</w:t>
      </w:r>
    </w:p>
    <w:p w14:paraId="462ECBB2" w14:textId="627A9AB0" w:rsidR="00F9313B" w:rsidRPr="0087083D" w:rsidRDefault="00F9313B" w:rsidP="00F9313B">
      <w:pPr>
        <w:pStyle w:val="Leipteksti"/>
        <w:rPr>
          <w:rFonts w:eastAsia="SimSun"/>
        </w:rPr>
      </w:pPr>
      <w:r w:rsidRPr="007F040C">
        <w:lastRenderedPageBreak/>
        <w:t xml:space="preserve">S-212 </w:t>
      </w:r>
      <w:r>
        <w:t xml:space="preserve">on </w:t>
      </w:r>
      <w:r w:rsidRPr="007F040C">
        <w:t xml:space="preserve">VTS </w:t>
      </w:r>
      <w:r w:rsidRPr="0087083D">
        <w:rPr>
          <w:i/>
        </w:rPr>
        <w:t xml:space="preserve">Digital Information </w:t>
      </w:r>
      <w:r>
        <w:t xml:space="preserve">[under development] is a </w:t>
      </w:r>
      <w:r w:rsidRPr="00672FE7">
        <w:rPr>
          <w:rFonts w:eastAsia="SimSun"/>
        </w:rPr>
        <w:t>product specification for encoding VT</w:t>
      </w:r>
      <w:r>
        <w:rPr>
          <w:rFonts w:eastAsia="SimSun"/>
        </w:rPr>
        <w:t xml:space="preserve">S Information. </w:t>
      </w:r>
      <w:r w:rsidRPr="0087083D">
        <w:rPr>
          <w:rFonts w:eastAsia="SimSun"/>
        </w:rPr>
        <w:t xml:space="preserve">It is based on the IHO S-100 framework specification and the ISO 19100 series of standards. </w:t>
      </w:r>
    </w:p>
    <w:p w14:paraId="1E8C0C0E" w14:textId="68A8B8D3" w:rsidR="006848CF" w:rsidRDefault="006848CF" w:rsidP="007F09CC">
      <w:pPr>
        <w:pStyle w:val="Leipteksti"/>
      </w:pPr>
      <w:r>
        <w:t>Information elements provided in the Maritime Service may include but is not limited to:</w:t>
      </w:r>
    </w:p>
    <w:p w14:paraId="7F77EC92" w14:textId="1C9FFC13" w:rsidR="007F09CC" w:rsidRDefault="003045F6" w:rsidP="00C150E3">
      <w:pPr>
        <w:pStyle w:val="Leipteksti"/>
        <w:numPr>
          <w:ilvl w:val="0"/>
          <w:numId w:val="20"/>
        </w:numPr>
      </w:pPr>
      <w:r>
        <w:t>Meteorological and Hydrographic data</w:t>
      </w:r>
      <w:r w:rsidR="00C150E3">
        <w:t xml:space="preserve">, using </w:t>
      </w:r>
      <w:r w:rsidR="007F09CC">
        <w:t>AIS/VDES A</w:t>
      </w:r>
      <w:r w:rsidR="00C150E3">
        <w:t>pplication-</w:t>
      </w:r>
      <w:r w:rsidR="007F09CC">
        <w:t>S</w:t>
      </w:r>
      <w:r w:rsidR="00C150E3">
        <w:t xml:space="preserve">pecific </w:t>
      </w:r>
      <w:r w:rsidR="007F09CC">
        <w:t xml:space="preserve">Messages </w:t>
      </w:r>
      <w:r w:rsidR="00C150E3">
        <w:t xml:space="preserve">defined in </w:t>
      </w:r>
      <w:r w:rsidR="007F09CC">
        <w:t>IMO SN.circ.2</w:t>
      </w:r>
      <w:r w:rsidR="00C150E3">
        <w:t xml:space="preserve">89 or S-100 based product specifications developed by the </w:t>
      </w:r>
      <w:r w:rsidR="00C150E3" w:rsidRPr="00C150E3">
        <w:t>Joint Technical Commission for Oceanography and Marine Meteorology (WMO/IOC JCOMM) (S-411 to S4</w:t>
      </w:r>
      <w:r w:rsidR="00611BD1">
        <w:t>-</w:t>
      </w:r>
      <w:r w:rsidR="00C150E3" w:rsidRPr="00C150E3">
        <w:t>14)</w:t>
      </w:r>
      <w:r w:rsidR="00611BD1">
        <w:t>.</w:t>
      </w:r>
    </w:p>
    <w:p w14:paraId="6F531E1B" w14:textId="27E86DBC" w:rsidR="007F09CC" w:rsidRDefault="00F84C3E" w:rsidP="00F84C3E">
      <w:pPr>
        <w:pStyle w:val="Leipteksti"/>
        <w:numPr>
          <w:ilvl w:val="0"/>
          <w:numId w:val="20"/>
        </w:numPr>
      </w:pPr>
      <w:r>
        <w:t>Navigational warning information</w:t>
      </w:r>
      <w:r w:rsidR="00C150E3">
        <w:t>,</w:t>
      </w:r>
      <w:r>
        <w:t xml:space="preserve"> using</w:t>
      </w:r>
      <w:r w:rsidR="00C150E3">
        <w:t xml:space="preserve"> S-124</w:t>
      </w:r>
      <w:r>
        <w:t xml:space="preserve"> </w:t>
      </w:r>
      <w:r w:rsidR="00C150E3">
        <w:t xml:space="preserve">Product Specification </w:t>
      </w:r>
      <w:r>
        <w:t>for Navigational Warnings</w:t>
      </w:r>
      <w:r w:rsidR="00611BD1">
        <w:t>.</w:t>
      </w:r>
    </w:p>
    <w:p w14:paraId="7C1518D1" w14:textId="1AC68E48" w:rsidR="007F09CC" w:rsidRDefault="00F84C3E" w:rsidP="00F9313B">
      <w:pPr>
        <w:pStyle w:val="Leipteksti"/>
        <w:numPr>
          <w:ilvl w:val="0"/>
          <w:numId w:val="20"/>
        </w:numPr>
      </w:pPr>
      <w:r>
        <w:t>I</w:t>
      </w:r>
      <w:r w:rsidR="007F09CC">
        <w:t xml:space="preserve">nformation </w:t>
      </w:r>
      <w:r>
        <w:t>related to Aids to Navigation</w:t>
      </w:r>
      <w:r w:rsidR="007F1BC4">
        <w:t xml:space="preserve"> (AtoN)</w:t>
      </w:r>
      <w:r>
        <w:t xml:space="preserve">, using virtual </w:t>
      </w:r>
      <w:r w:rsidR="007F1BC4">
        <w:t>AtoN</w:t>
      </w:r>
      <w:r>
        <w:t xml:space="preserve"> following the guidance from IALA G1081 Provision of Virtual Aids to Navigation or </w:t>
      </w:r>
      <w:r w:rsidR="007F09CC">
        <w:t>S-125</w:t>
      </w:r>
      <w:r>
        <w:t xml:space="preserve"> Product Specification for Marine Navigational Services. </w:t>
      </w:r>
    </w:p>
    <w:p w14:paraId="2AEE4D6D" w14:textId="53F69DEB" w:rsidR="007F09CC" w:rsidRDefault="007F09CC" w:rsidP="00F84C3E">
      <w:pPr>
        <w:pStyle w:val="Leipteksti"/>
        <w:numPr>
          <w:ilvl w:val="0"/>
          <w:numId w:val="20"/>
        </w:numPr>
      </w:pPr>
      <w:r>
        <w:t>Route Information</w:t>
      </w:r>
      <w:r w:rsidR="00F84C3E">
        <w:t>,</w:t>
      </w:r>
      <w:r>
        <w:t xml:space="preserve"> </w:t>
      </w:r>
      <w:r w:rsidR="00F84C3E">
        <w:t xml:space="preserve">using AIS/VDES Application-Specific Messages defined in IMO SN.circ.289, S-421 Product Specification on Route Plan or </w:t>
      </w:r>
      <w:r w:rsidR="00F84C3E" w:rsidRPr="00F84C3E">
        <w:t xml:space="preserve">IEC </w:t>
      </w:r>
      <w:r w:rsidR="00F84C3E">
        <w:t xml:space="preserve">specification </w:t>
      </w:r>
      <w:r w:rsidR="00F84C3E" w:rsidRPr="00F84C3E">
        <w:t xml:space="preserve">61174-1:2021 </w:t>
      </w:r>
      <w:r w:rsidR="00F84C3E">
        <w:t>Route plan exchange format.</w:t>
      </w:r>
    </w:p>
    <w:p w14:paraId="620DA63E" w14:textId="7A99DD1B" w:rsidR="007F09CC" w:rsidRDefault="007F09CC" w:rsidP="000238C1">
      <w:pPr>
        <w:pStyle w:val="Leipteksti"/>
        <w:numPr>
          <w:ilvl w:val="0"/>
          <w:numId w:val="20"/>
        </w:numPr>
      </w:pPr>
      <w:r>
        <w:t>Restricted Area Information</w:t>
      </w:r>
      <w:r w:rsidR="00F84C3E">
        <w:t xml:space="preserve">, </w:t>
      </w:r>
      <w:r w:rsidR="00611BD1">
        <w:t xml:space="preserve">using </w:t>
      </w:r>
      <w:r w:rsidR="00F84C3E">
        <w:t>AIS/VDES Application-Specific Messages defined in IMO SN.circ.289</w:t>
      </w:r>
      <w:r w:rsidR="00611BD1">
        <w:t>.</w:t>
      </w:r>
    </w:p>
    <w:p w14:paraId="546AFBCE" w14:textId="7BC441C0" w:rsidR="00811F38" w:rsidRDefault="00811F38" w:rsidP="00F9313B">
      <w:pPr>
        <w:pStyle w:val="Leipteksti"/>
        <w:numPr>
          <w:ilvl w:val="0"/>
          <w:numId w:val="20"/>
        </w:numPr>
      </w:pPr>
      <w:r>
        <w:t>VTS and SRS Area and Reporting information</w:t>
      </w:r>
      <w:r w:rsidR="00F9313B">
        <w:t xml:space="preserve">, using </w:t>
      </w:r>
      <w:r>
        <w:t>S-127</w:t>
      </w:r>
      <w:r w:rsidR="00F9313B">
        <w:t xml:space="preserve"> Product Specification on </w:t>
      </w:r>
      <w:r w:rsidR="00F9313B" w:rsidRPr="00F9313B">
        <w:t>Marine Traffic Management</w:t>
      </w:r>
      <w:r w:rsidR="00611BD1">
        <w:t>.</w:t>
      </w:r>
    </w:p>
    <w:p w14:paraId="070BC1CA" w14:textId="77962A30" w:rsidR="00AB5E3E" w:rsidRDefault="00AB5E3E" w:rsidP="00AB5E3E">
      <w:pPr>
        <w:pStyle w:val="AppendixHead2"/>
      </w:pPr>
      <w:r w:rsidRPr="00AB5E3E">
        <w:t>Associated technical services</w:t>
      </w:r>
    </w:p>
    <w:p w14:paraId="56DD7690" w14:textId="4601247B" w:rsidR="00AB5E3E" w:rsidRPr="00390C0B" w:rsidRDefault="003E6F44" w:rsidP="00AB5E3E">
      <w:pPr>
        <w:pStyle w:val="Leipteksti"/>
      </w:pPr>
      <w:r w:rsidRPr="00390C0B">
        <w:t>T</w:t>
      </w:r>
      <w:r w:rsidR="00AB5E3E" w:rsidRPr="00390C0B">
        <w:t>he table below list</w:t>
      </w:r>
      <w:r w:rsidR="009E00C5">
        <w:t>s</w:t>
      </w:r>
      <w:r w:rsidR="00AB5E3E" w:rsidRPr="00390C0B">
        <w:t xml:space="preserve"> potential technical services associated with this Maritime Service. </w:t>
      </w:r>
      <w:r w:rsidR="001E2051">
        <w:t>The list may be updated.</w:t>
      </w:r>
    </w:p>
    <w:tbl>
      <w:tblPr>
        <w:tblStyle w:val="TaulukkoRuudukko"/>
        <w:tblW w:w="10122" w:type="dxa"/>
        <w:tblLayout w:type="fixed"/>
        <w:tblLook w:val="04A0" w:firstRow="1" w:lastRow="0" w:firstColumn="1" w:lastColumn="0" w:noHBand="0" w:noVBand="1"/>
      </w:tblPr>
      <w:tblGrid>
        <w:gridCol w:w="2325"/>
        <w:gridCol w:w="1214"/>
        <w:gridCol w:w="5023"/>
        <w:gridCol w:w="1560"/>
      </w:tblGrid>
      <w:tr w:rsidR="00AB5E3E" w14:paraId="2B42B3A3" w14:textId="77777777" w:rsidTr="00A3468C">
        <w:tc>
          <w:tcPr>
            <w:tcW w:w="2325" w:type="dxa"/>
            <w:shd w:val="clear" w:color="auto" w:fill="auto"/>
            <w:tcMar>
              <w:left w:w="57" w:type="dxa"/>
              <w:right w:w="57" w:type="dxa"/>
            </w:tcMar>
          </w:tcPr>
          <w:p w14:paraId="0E27A87B" w14:textId="77777777" w:rsidR="00AB5E3E" w:rsidRDefault="00AB5E3E" w:rsidP="00772202">
            <w:pPr>
              <w:pStyle w:val="Tabletext"/>
            </w:pPr>
            <w:r>
              <w:t>Name</w:t>
            </w:r>
          </w:p>
        </w:tc>
        <w:tc>
          <w:tcPr>
            <w:tcW w:w="1214" w:type="dxa"/>
            <w:shd w:val="clear" w:color="auto" w:fill="auto"/>
            <w:tcMar>
              <w:left w:w="57" w:type="dxa"/>
              <w:right w:w="57" w:type="dxa"/>
            </w:tcMar>
          </w:tcPr>
          <w:p w14:paraId="227740CA" w14:textId="77777777" w:rsidR="00AB5E3E" w:rsidRDefault="00AB5E3E" w:rsidP="00772202">
            <w:pPr>
              <w:pStyle w:val="Tabletext"/>
              <w:ind w:left="77" w:right="23"/>
            </w:pPr>
            <w:r>
              <w:t>ID (MRN)</w:t>
            </w:r>
          </w:p>
        </w:tc>
        <w:tc>
          <w:tcPr>
            <w:tcW w:w="5023" w:type="dxa"/>
            <w:shd w:val="clear" w:color="auto" w:fill="auto"/>
            <w:tcMar>
              <w:left w:w="57" w:type="dxa"/>
              <w:right w:w="57" w:type="dxa"/>
            </w:tcMar>
          </w:tcPr>
          <w:p w14:paraId="53FD5182" w14:textId="77777777" w:rsidR="00AB5E3E" w:rsidRDefault="00AB5E3E" w:rsidP="00772202">
            <w:pPr>
              <w:pStyle w:val="Tabletext"/>
              <w:ind w:left="5" w:right="-57"/>
            </w:pPr>
            <w:r>
              <w:t>Description</w:t>
            </w:r>
          </w:p>
        </w:tc>
        <w:tc>
          <w:tcPr>
            <w:tcW w:w="1560" w:type="dxa"/>
            <w:shd w:val="clear" w:color="auto" w:fill="auto"/>
            <w:tcMar>
              <w:left w:w="57" w:type="dxa"/>
              <w:right w:w="57" w:type="dxa"/>
            </w:tcMar>
          </w:tcPr>
          <w:p w14:paraId="382CD70C" w14:textId="77777777" w:rsidR="00AB5E3E" w:rsidRDefault="00AB5E3E" w:rsidP="00772202">
            <w:pPr>
              <w:pStyle w:val="Tabletext"/>
              <w:ind w:left="0" w:right="-57"/>
            </w:pPr>
            <w:r>
              <w:t>Standardisation Body</w:t>
            </w:r>
          </w:p>
        </w:tc>
      </w:tr>
      <w:tr w:rsidR="00AB5E3E" w14:paraId="0366F728" w14:textId="77777777" w:rsidTr="00F12C59">
        <w:tc>
          <w:tcPr>
            <w:tcW w:w="2325" w:type="dxa"/>
            <w:tcMar>
              <w:left w:w="57" w:type="dxa"/>
              <w:right w:w="57" w:type="dxa"/>
            </w:tcMar>
          </w:tcPr>
          <w:p w14:paraId="38F24A9C" w14:textId="77777777" w:rsidR="00AB5E3E" w:rsidRDefault="00AB5E3E" w:rsidP="00C73D50">
            <w:pPr>
              <w:pStyle w:val="Leipteksti"/>
              <w:jc w:val="left"/>
            </w:pPr>
            <w:r>
              <w:t>Voyage Information Service</w:t>
            </w:r>
          </w:p>
        </w:tc>
        <w:tc>
          <w:tcPr>
            <w:tcW w:w="1214" w:type="dxa"/>
            <w:tcMar>
              <w:left w:w="57" w:type="dxa"/>
              <w:right w:w="57" w:type="dxa"/>
            </w:tcMar>
          </w:tcPr>
          <w:p w14:paraId="422506B5" w14:textId="1919FEBC" w:rsidR="00AB5E3E" w:rsidRDefault="00AB5E3E" w:rsidP="00772202">
            <w:pPr>
              <w:pStyle w:val="Leipteksti"/>
            </w:pPr>
          </w:p>
        </w:tc>
        <w:tc>
          <w:tcPr>
            <w:tcW w:w="5023" w:type="dxa"/>
            <w:tcMar>
              <w:left w:w="57" w:type="dxa"/>
              <w:right w:w="57" w:type="dxa"/>
            </w:tcMar>
          </w:tcPr>
          <w:p w14:paraId="217F24E6" w14:textId="0E1CEE9B" w:rsidR="00AB5E3E" w:rsidRDefault="00B76CD4" w:rsidP="00772202">
            <w:pPr>
              <w:pStyle w:val="Leipteksti"/>
            </w:pPr>
            <w:r w:rsidRPr="00B76CD4">
              <w:t>The service supports exchange</w:t>
            </w:r>
            <w:r>
              <w:t xml:space="preserve"> </w:t>
            </w:r>
            <w:r w:rsidRPr="00B76CD4">
              <w:t>of voyage plans, text messages and area messages</w:t>
            </w:r>
            <w:r>
              <w:t>.</w:t>
            </w:r>
          </w:p>
        </w:tc>
        <w:tc>
          <w:tcPr>
            <w:tcW w:w="1560" w:type="dxa"/>
            <w:tcMar>
              <w:left w:w="57" w:type="dxa"/>
              <w:right w:w="57" w:type="dxa"/>
            </w:tcMar>
            <w:vAlign w:val="top"/>
          </w:tcPr>
          <w:p w14:paraId="25B7488C" w14:textId="0F4AF1E5" w:rsidR="00AB5E3E" w:rsidRDefault="00661E57" w:rsidP="00F12C59">
            <w:pPr>
              <w:pStyle w:val="Leipteksti"/>
              <w:jc w:val="left"/>
            </w:pPr>
            <w:r>
              <w:t>[</w:t>
            </w:r>
            <w:r w:rsidR="00B76CD4">
              <w:t>IALA</w:t>
            </w:r>
            <w:r>
              <w:t>]</w:t>
            </w:r>
          </w:p>
        </w:tc>
      </w:tr>
      <w:tr w:rsidR="00811F38" w14:paraId="6C6203A4" w14:textId="77777777" w:rsidTr="00A3468C">
        <w:tc>
          <w:tcPr>
            <w:tcW w:w="2325" w:type="dxa"/>
            <w:tcMar>
              <w:left w:w="57" w:type="dxa"/>
              <w:right w:w="57" w:type="dxa"/>
            </w:tcMar>
            <w:vAlign w:val="top"/>
          </w:tcPr>
          <w:p w14:paraId="20247A46" w14:textId="76673C6C" w:rsidR="00811F38" w:rsidRDefault="008373B0" w:rsidP="00C73D50">
            <w:pPr>
              <w:pStyle w:val="Leipteksti"/>
              <w:jc w:val="left"/>
            </w:pPr>
            <w:r w:rsidRPr="008373B0">
              <w:t>Meteorology</w:t>
            </w:r>
            <w:r>
              <w:t xml:space="preserve"> </w:t>
            </w:r>
            <w:r w:rsidR="00811F38">
              <w:t>Service</w:t>
            </w:r>
          </w:p>
        </w:tc>
        <w:tc>
          <w:tcPr>
            <w:tcW w:w="1214" w:type="dxa"/>
            <w:tcMar>
              <w:left w:w="57" w:type="dxa"/>
              <w:right w:w="57" w:type="dxa"/>
            </w:tcMar>
            <w:vAlign w:val="top"/>
          </w:tcPr>
          <w:p w14:paraId="32738082" w14:textId="77777777" w:rsidR="00811F38" w:rsidRDefault="00811F38" w:rsidP="00811F38">
            <w:pPr>
              <w:pStyle w:val="Leipteksti"/>
            </w:pPr>
          </w:p>
        </w:tc>
        <w:tc>
          <w:tcPr>
            <w:tcW w:w="5023" w:type="dxa"/>
            <w:tcMar>
              <w:left w:w="57" w:type="dxa"/>
              <w:right w:w="57" w:type="dxa"/>
            </w:tcMar>
            <w:vAlign w:val="top"/>
          </w:tcPr>
          <w:p w14:paraId="1415D418" w14:textId="4B928A1A" w:rsidR="00811F38" w:rsidRDefault="009E00C5" w:rsidP="00811F38">
            <w:pPr>
              <w:pStyle w:val="Leipteksti"/>
            </w:pPr>
            <w:r w:rsidRPr="00B76CD4">
              <w:t>The service suppo</w:t>
            </w:r>
            <w:r>
              <w:t>rts the provision of i</w:t>
            </w:r>
            <w:r w:rsidRPr="009E00C5">
              <w:t xml:space="preserve">nformation </w:t>
            </w:r>
            <w:r>
              <w:t>which could</w:t>
            </w:r>
            <w:r w:rsidRPr="009E00C5">
              <w:t xml:space="preserve"> include the speed </w:t>
            </w:r>
            <w:r w:rsidR="003062F2" w:rsidRPr="009E00C5">
              <w:t>and direction</w:t>
            </w:r>
            <w:r w:rsidRPr="009E00C5">
              <w:t xml:space="preserve"> of the </w:t>
            </w:r>
            <w:r w:rsidR="003062F2" w:rsidRPr="009E00C5">
              <w:t>prevailing wind</w:t>
            </w:r>
            <w:r w:rsidRPr="009E00C5">
              <w:t>, direction and height of the waves, visibility, atmospheric pressure, the formation of</w:t>
            </w:r>
            <w:r>
              <w:t xml:space="preserve"> </w:t>
            </w:r>
            <w:r w:rsidRPr="009E00C5">
              <w:t>ice, etc</w:t>
            </w:r>
            <w:r w:rsidR="00F12C59">
              <w:t>.</w:t>
            </w:r>
          </w:p>
        </w:tc>
        <w:tc>
          <w:tcPr>
            <w:tcW w:w="1560" w:type="dxa"/>
            <w:tcMar>
              <w:left w:w="57" w:type="dxa"/>
              <w:right w:w="57" w:type="dxa"/>
            </w:tcMar>
            <w:vAlign w:val="top"/>
          </w:tcPr>
          <w:p w14:paraId="24766088" w14:textId="6F503495" w:rsidR="00811F38" w:rsidRDefault="00C52D06" w:rsidP="00811F38">
            <w:pPr>
              <w:pStyle w:val="Leipteksti"/>
            </w:pPr>
            <w:r>
              <w:t>[</w:t>
            </w:r>
            <w:r w:rsidR="009E00C5">
              <w:t>WMO</w:t>
            </w:r>
            <w:r>
              <w:t>]</w:t>
            </w:r>
          </w:p>
        </w:tc>
      </w:tr>
      <w:tr w:rsidR="008373B0" w14:paraId="73E71EFD" w14:textId="77777777" w:rsidTr="00A3468C">
        <w:tc>
          <w:tcPr>
            <w:tcW w:w="2325" w:type="dxa"/>
            <w:tcMar>
              <w:left w:w="57" w:type="dxa"/>
              <w:right w:w="57" w:type="dxa"/>
            </w:tcMar>
            <w:vAlign w:val="top"/>
          </w:tcPr>
          <w:p w14:paraId="2FCB4D10" w14:textId="79ACEF97" w:rsidR="008373B0" w:rsidRPr="008373B0" w:rsidRDefault="008373B0" w:rsidP="00C73D50">
            <w:pPr>
              <w:pStyle w:val="Leipteksti"/>
              <w:jc w:val="left"/>
            </w:pPr>
            <w:r w:rsidRPr="008373B0">
              <w:t xml:space="preserve">Meteorological </w:t>
            </w:r>
            <w:r w:rsidR="00A3468C">
              <w:t>W</w:t>
            </w:r>
            <w:r w:rsidRPr="008373B0">
              <w:t>arnings</w:t>
            </w:r>
            <w:r>
              <w:t xml:space="preserve"> Service</w:t>
            </w:r>
          </w:p>
        </w:tc>
        <w:tc>
          <w:tcPr>
            <w:tcW w:w="1214" w:type="dxa"/>
            <w:tcMar>
              <w:left w:w="57" w:type="dxa"/>
              <w:right w:w="57" w:type="dxa"/>
            </w:tcMar>
            <w:vAlign w:val="top"/>
          </w:tcPr>
          <w:p w14:paraId="2558210D" w14:textId="77777777" w:rsidR="008373B0" w:rsidRDefault="008373B0" w:rsidP="00811F38">
            <w:pPr>
              <w:pStyle w:val="Leipteksti"/>
            </w:pPr>
          </w:p>
        </w:tc>
        <w:tc>
          <w:tcPr>
            <w:tcW w:w="5023" w:type="dxa"/>
            <w:tcMar>
              <w:left w:w="57" w:type="dxa"/>
              <w:right w:w="57" w:type="dxa"/>
            </w:tcMar>
            <w:vAlign w:val="top"/>
          </w:tcPr>
          <w:p w14:paraId="40F8B914" w14:textId="5A43FED2" w:rsidR="008373B0" w:rsidRDefault="009E00C5" w:rsidP="00811F38">
            <w:pPr>
              <w:pStyle w:val="Leipteksti"/>
            </w:pPr>
            <w:r w:rsidRPr="00B76CD4">
              <w:t>The service suppo</w:t>
            </w:r>
            <w:r>
              <w:t>rts the provision of warnings concerning g</w:t>
            </w:r>
            <w:r w:rsidRPr="009E00C5">
              <w:t>ale, storm, tsunami, restricted visibility, etc</w:t>
            </w:r>
            <w:r w:rsidR="00B523FF">
              <w:t>.</w:t>
            </w:r>
          </w:p>
        </w:tc>
        <w:tc>
          <w:tcPr>
            <w:tcW w:w="1560" w:type="dxa"/>
            <w:tcMar>
              <w:left w:w="57" w:type="dxa"/>
              <w:right w:w="57" w:type="dxa"/>
            </w:tcMar>
            <w:vAlign w:val="top"/>
          </w:tcPr>
          <w:p w14:paraId="20E10770" w14:textId="195FF91F" w:rsidR="008373B0" w:rsidRDefault="00C52D06" w:rsidP="00811F38">
            <w:pPr>
              <w:pStyle w:val="Leipteksti"/>
            </w:pPr>
            <w:r>
              <w:t>[</w:t>
            </w:r>
            <w:r w:rsidR="009E00C5">
              <w:t>WMO</w:t>
            </w:r>
            <w:r>
              <w:t>]</w:t>
            </w:r>
          </w:p>
        </w:tc>
      </w:tr>
      <w:tr w:rsidR="007137A2" w14:paraId="70BE40A6" w14:textId="77777777" w:rsidTr="00A3468C">
        <w:tc>
          <w:tcPr>
            <w:tcW w:w="2325" w:type="dxa"/>
            <w:tcMar>
              <w:left w:w="57" w:type="dxa"/>
              <w:right w:w="57" w:type="dxa"/>
            </w:tcMar>
            <w:vAlign w:val="top"/>
          </w:tcPr>
          <w:p w14:paraId="250BAAEE" w14:textId="00FBA2D8" w:rsidR="007137A2" w:rsidRPr="008373B0" w:rsidRDefault="007137A2" w:rsidP="00C73D50">
            <w:pPr>
              <w:pStyle w:val="Leipteksti"/>
              <w:jc w:val="left"/>
            </w:pPr>
            <w:r>
              <w:t>Hydrographic Service</w:t>
            </w:r>
          </w:p>
        </w:tc>
        <w:tc>
          <w:tcPr>
            <w:tcW w:w="1214" w:type="dxa"/>
            <w:tcMar>
              <w:left w:w="57" w:type="dxa"/>
              <w:right w:w="57" w:type="dxa"/>
            </w:tcMar>
            <w:vAlign w:val="top"/>
          </w:tcPr>
          <w:p w14:paraId="4BA93F7B" w14:textId="77777777" w:rsidR="007137A2" w:rsidRDefault="007137A2" w:rsidP="00811F38">
            <w:pPr>
              <w:pStyle w:val="Leipteksti"/>
            </w:pPr>
          </w:p>
        </w:tc>
        <w:tc>
          <w:tcPr>
            <w:tcW w:w="5023" w:type="dxa"/>
            <w:tcMar>
              <w:left w:w="57" w:type="dxa"/>
              <w:right w:w="57" w:type="dxa"/>
            </w:tcMar>
            <w:vAlign w:val="top"/>
          </w:tcPr>
          <w:p w14:paraId="36F5356A" w14:textId="7D93961A" w:rsidR="007137A2" w:rsidRDefault="00C52D06" w:rsidP="00811F38">
            <w:pPr>
              <w:pStyle w:val="Leipteksti"/>
            </w:pPr>
            <w:r w:rsidRPr="00C52D06">
              <w:t xml:space="preserve">The service supports the provision of </w:t>
            </w:r>
            <w:r>
              <w:t>i</w:t>
            </w:r>
            <w:r w:rsidR="009E00C5" w:rsidRPr="009E00C5">
              <w:t xml:space="preserve">nformation </w:t>
            </w:r>
            <w:r>
              <w:t xml:space="preserve">which could </w:t>
            </w:r>
            <w:r w:rsidR="009E00C5" w:rsidRPr="009E00C5">
              <w:t>include factors such as the stability of the seabed, sea depth, the accuracy of surveys, tidal ranges, tidal streams, prevailing currents and swell, etc</w:t>
            </w:r>
            <w:r w:rsidR="00B523FF">
              <w:t>.</w:t>
            </w:r>
          </w:p>
        </w:tc>
        <w:tc>
          <w:tcPr>
            <w:tcW w:w="1560" w:type="dxa"/>
            <w:tcMar>
              <w:left w:w="57" w:type="dxa"/>
              <w:right w:w="57" w:type="dxa"/>
            </w:tcMar>
            <w:vAlign w:val="top"/>
          </w:tcPr>
          <w:p w14:paraId="780EF447" w14:textId="11AA1DDA" w:rsidR="007137A2" w:rsidRDefault="00C52D06" w:rsidP="00811F38">
            <w:pPr>
              <w:pStyle w:val="Leipteksti"/>
            </w:pPr>
            <w:r>
              <w:t>[IHO]</w:t>
            </w:r>
          </w:p>
        </w:tc>
      </w:tr>
      <w:tr w:rsidR="00F97D73" w14:paraId="08685CC5" w14:textId="77777777" w:rsidTr="00A3468C">
        <w:tc>
          <w:tcPr>
            <w:tcW w:w="2325" w:type="dxa"/>
            <w:tcMar>
              <w:left w:w="57" w:type="dxa"/>
              <w:right w:w="57" w:type="dxa"/>
            </w:tcMar>
            <w:vAlign w:val="top"/>
          </w:tcPr>
          <w:p w14:paraId="67CEB2F1" w14:textId="7A706B5D" w:rsidR="00F97D73" w:rsidRDefault="000A7407" w:rsidP="00C73D50">
            <w:pPr>
              <w:pStyle w:val="Leipteksti"/>
              <w:jc w:val="left"/>
            </w:pPr>
            <w:r w:rsidRPr="000A7407">
              <w:t xml:space="preserve">AtoN Information Service to End-users </w:t>
            </w:r>
          </w:p>
        </w:tc>
        <w:tc>
          <w:tcPr>
            <w:tcW w:w="1214" w:type="dxa"/>
            <w:tcMar>
              <w:left w:w="57" w:type="dxa"/>
              <w:right w:w="57" w:type="dxa"/>
            </w:tcMar>
            <w:vAlign w:val="top"/>
          </w:tcPr>
          <w:p w14:paraId="7FB3A535" w14:textId="77777777" w:rsidR="00F97D73" w:rsidRDefault="00F97D73" w:rsidP="00811F38">
            <w:pPr>
              <w:pStyle w:val="Leipteksti"/>
            </w:pPr>
          </w:p>
        </w:tc>
        <w:tc>
          <w:tcPr>
            <w:tcW w:w="5023" w:type="dxa"/>
            <w:tcMar>
              <w:left w:w="57" w:type="dxa"/>
              <w:right w:w="57" w:type="dxa"/>
            </w:tcMar>
            <w:vAlign w:val="top"/>
          </w:tcPr>
          <w:p w14:paraId="29D5E468" w14:textId="4FC8D66B" w:rsidR="00F97D73" w:rsidRDefault="000A7407" w:rsidP="00811F38">
            <w:pPr>
              <w:pStyle w:val="Leipteksti"/>
            </w:pPr>
            <w:r w:rsidRPr="000A7407">
              <w:t>The service supports the provision of Aids to Navigation information for end-users (primarily navigators)</w:t>
            </w:r>
            <w:r w:rsidR="00F12C59">
              <w:t>.</w:t>
            </w:r>
            <w:r w:rsidRPr="000A7407">
              <w:t xml:space="preserve"> </w:t>
            </w:r>
          </w:p>
        </w:tc>
        <w:tc>
          <w:tcPr>
            <w:tcW w:w="1560" w:type="dxa"/>
            <w:tcMar>
              <w:left w:w="57" w:type="dxa"/>
              <w:right w:w="57" w:type="dxa"/>
            </w:tcMar>
            <w:vAlign w:val="top"/>
          </w:tcPr>
          <w:p w14:paraId="0DA830E4" w14:textId="3A6BC0B2" w:rsidR="00F97D73" w:rsidRDefault="00661E57" w:rsidP="00811F38">
            <w:pPr>
              <w:pStyle w:val="Leipteksti"/>
            </w:pPr>
            <w:r>
              <w:t>[</w:t>
            </w:r>
            <w:r w:rsidR="00C52D06">
              <w:t>IALA</w:t>
            </w:r>
            <w:r>
              <w:t>]</w:t>
            </w:r>
          </w:p>
        </w:tc>
      </w:tr>
      <w:tr w:rsidR="00F97D73" w14:paraId="5E1DE69B" w14:textId="77777777" w:rsidTr="00A3468C">
        <w:tc>
          <w:tcPr>
            <w:tcW w:w="2325" w:type="dxa"/>
            <w:tcMar>
              <w:left w:w="57" w:type="dxa"/>
              <w:right w:w="57" w:type="dxa"/>
            </w:tcMar>
            <w:vAlign w:val="top"/>
          </w:tcPr>
          <w:p w14:paraId="7197FDF0" w14:textId="611D2A22" w:rsidR="00F97D73" w:rsidRDefault="00E2659C" w:rsidP="00C73D50">
            <w:pPr>
              <w:pStyle w:val="Leipteksti"/>
              <w:jc w:val="left"/>
            </w:pPr>
            <w:r w:rsidRPr="00E2659C">
              <w:t>Service for Provision of Navigational Warnings to End-users</w:t>
            </w:r>
          </w:p>
        </w:tc>
        <w:tc>
          <w:tcPr>
            <w:tcW w:w="1214" w:type="dxa"/>
            <w:tcMar>
              <w:left w:w="57" w:type="dxa"/>
              <w:right w:w="57" w:type="dxa"/>
            </w:tcMar>
            <w:vAlign w:val="top"/>
          </w:tcPr>
          <w:p w14:paraId="6EF5CABC" w14:textId="2E44CB05" w:rsidR="00F97D73" w:rsidRDefault="00F97D73" w:rsidP="00F97D73">
            <w:pPr>
              <w:pStyle w:val="Leipteksti"/>
            </w:pPr>
          </w:p>
        </w:tc>
        <w:tc>
          <w:tcPr>
            <w:tcW w:w="5023" w:type="dxa"/>
            <w:tcMar>
              <w:left w:w="57" w:type="dxa"/>
              <w:right w:w="57" w:type="dxa"/>
            </w:tcMar>
            <w:vAlign w:val="top"/>
          </w:tcPr>
          <w:p w14:paraId="666F7386" w14:textId="39B15644" w:rsidR="00F97D73" w:rsidRDefault="00C52D06" w:rsidP="00F97D73">
            <w:pPr>
              <w:pStyle w:val="Leipteksti"/>
            </w:pPr>
            <w:r w:rsidRPr="00C52D06">
              <w:t xml:space="preserve">The service supports the provision of </w:t>
            </w:r>
            <w:r>
              <w:t>safety related messages such as</w:t>
            </w:r>
            <w:r w:rsidRPr="009E00C5">
              <w:t xml:space="preserve"> </w:t>
            </w:r>
            <w:r>
              <w:t>d</w:t>
            </w:r>
            <w:r w:rsidRPr="00C52D06">
              <w:t xml:space="preserve">angerous wrecks, obstacles not otherwise </w:t>
            </w:r>
            <w:r w:rsidR="003062F2" w:rsidRPr="00C52D06">
              <w:t>promulgated, diving</w:t>
            </w:r>
            <w:r w:rsidRPr="00C52D06">
              <w:t xml:space="preserve"> operations, vessels not   under command, etc</w:t>
            </w:r>
            <w:r w:rsidR="00B523FF">
              <w:t>.</w:t>
            </w:r>
          </w:p>
        </w:tc>
        <w:tc>
          <w:tcPr>
            <w:tcW w:w="1560" w:type="dxa"/>
            <w:tcMar>
              <w:left w:w="57" w:type="dxa"/>
              <w:right w:w="57" w:type="dxa"/>
            </w:tcMar>
            <w:vAlign w:val="top"/>
          </w:tcPr>
          <w:p w14:paraId="5CAFC4CD" w14:textId="35835260" w:rsidR="00F97D73" w:rsidRDefault="00C52D06" w:rsidP="00F97D73">
            <w:pPr>
              <w:pStyle w:val="Leipteksti"/>
            </w:pPr>
            <w:r>
              <w:t>[IHO]</w:t>
            </w:r>
          </w:p>
        </w:tc>
      </w:tr>
      <w:tr w:rsidR="00811F38" w14:paraId="317B6F14" w14:textId="77777777" w:rsidTr="00A3468C">
        <w:tc>
          <w:tcPr>
            <w:tcW w:w="2325" w:type="dxa"/>
            <w:tcMar>
              <w:left w:w="57" w:type="dxa"/>
              <w:right w:w="57" w:type="dxa"/>
            </w:tcMar>
            <w:vAlign w:val="top"/>
          </w:tcPr>
          <w:p w14:paraId="07329A4D" w14:textId="08F8BAC5" w:rsidR="00811F38" w:rsidRDefault="001D446B" w:rsidP="00C73D50">
            <w:pPr>
              <w:pStyle w:val="Leipteksti"/>
              <w:jc w:val="left"/>
            </w:pPr>
            <w:r>
              <w:t>Rou</w:t>
            </w:r>
            <w:r w:rsidR="00056B17">
              <w:t xml:space="preserve">te </w:t>
            </w:r>
            <w:r w:rsidR="00A3468C">
              <w:t>I</w:t>
            </w:r>
            <w:r w:rsidR="00056B17">
              <w:t>nformation Service</w:t>
            </w:r>
          </w:p>
        </w:tc>
        <w:tc>
          <w:tcPr>
            <w:tcW w:w="1214" w:type="dxa"/>
            <w:tcMar>
              <w:left w:w="57" w:type="dxa"/>
              <w:right w:w="57" w:type="dxa"/>
            </w:tcMar>
            <w:vAlign w:val="top"/>
          </w:tcPr>
          <w:p w14:paraId="3B5628DB" w14:textId="7185E0E9" w:rsidR="00811F38" w:rsidRPr="00BA34C6" w:rsidRDefault="00811F38" w:rsidP="00811F38">
            <w:pPr>
              <w:pStyle w:val="Leipteksti"/>
              <w:rPr>
                <w:lang w:val="en-US"/>
              </w:rPr>
            </w:pPr>
          </w:p>
        </w:tc>
        <w:tc>
          <w:tcPr>
            <w:tcW w:w="5023" w:type="dxa"/>
            <w:tcMar>
              <w:left w:w="57" w:type="dxa"/>
              <w:right w:w="57" w:type="dxa"/>
            </w:tcMar>
            <w:vAlign w:val="top"/>
          </w:tcPr>
          <w:p w14:paraId="736A2BD4" w14:textId="6A3CDD18" w:rsidR="00811F38" w:rsidRDefault="00C52D06" w:rsidP="00056B17">
            <w:pPr>
              <w:pStyle w:val="Leipteksti"/>
            </w:pPr>
            <w:r w:rsidRPr="00C52D06">
              <w:t xml:space="preserve">The </w:t>
            </w:r>
            <w:r>
              <w:t>s</w:t>
            </w:r>
            <w:r w:rsidRPr="00C52D06">
              <w:t xml:space="preserve">ervice provides route </w:t>
            </w:r>
            <w:r w:rsidR="009474E0">
              <w:t xml:space="preserve">recommendations and/or route </w:t>
            </w:r>
            <w:r w:rsidRPr="00C52D06">
              <w:t>validation for ships</w:t>
            </w:r>
            <w:r w:rsidR="00B523FF">
              <w:t>.</w:t>
            </w:r>
          </w:p>
        </w:tc>
        <w:tc>
          <w:tcPr>
            <w:tcW w:w="1560" w:type="dxa"/>
            <w:tcMar>
              <w:left w:w="57" w:type="dxa"/>
              <w:right w:w="57" w:type="dxa"/>
            </w:tcMar>
            <w:vAlign w:val="top"/>
          </w:tcPr>
          <w:p w14:paraId="4B204ECA" w14:textId="3DD09697" w:rsidR="00811F38" w:rsidRDefault="00661E57" w:rsidP="00811F38">
            <w:pPr>
              <w:pStyle w:val="Leipteksti"/>
            </w:pPr>
            <w:r>
              <w:t>[</w:t>
            </w:r>
            <w:r w:rsidR="009474E0">
              <w:t>IALA</w:t>
            </w:r>
            <w:r>
              <w:t>]</w:t>
            </w:r>
          </w:p>
        </w:tc>
      </w:tr>
      <w:tr w:rsidR="007137A2" w14:paraId="095A314F" w14:textId="77777777" w:rsidTr="00A3468C">
        <w:tc>
          <w:tcPr>
            <w:tcW w:w="2325" w:type="dxa"/>
            <w:tcMar>
              <w:left w:w="57" w:type="dxa"/>
              <w:right w:w="57" w:type="dxa"/>
            </w:tcMar>
            <w:vAlign w:val="top"/>
          </w:tcPr>
          <w:p w14:paraId="4DD91729" w14:textId="5AE4E259" w:rsidR="007137A2" w:rsidRDefault="007137A2" w:rsidP="00C73D50">
            <w:pPr>
              <w:pStyle w:val="Leipteksti"/>
              <w:jc w:val="left"/>
            </w:pPr>
            <w:r>
              <w:t>Slot management Service</w:t>
            </w:r>
          </w:p>
        </w:tc>
        <w:tc>
          <w:tcPr>
            <w:tcW w:w="1214" w:type="dxa"/>
            <w:tcMar>
              <w:left w:w="57" w:type="dxa"/>
              <w:right w:w="57" w:type="dxa"/>
            </w:tcMar>
            <w:vAlign w:val="top"/>
          </w:tcPr>
          <w:p w14:paraId="1C5A4FC5" w14:textId="77777777" w:rsidR="007137A2" w:rsidRPr="00BA34C6" w:rsidDel="007137A2" w:rsidRDefault="007137A2" w:rsidP="00811F38">
            <w:pPr>
              <w:pStyle w:val="Leipteksti"/>
              <w:rPr>
                <w:lang w:val="en-US"/>
              </w:rPr>
            </w:pPr>
          </w:p>
        </w:tc>
        <w:tc>
          <w:tcPr>
            <w:tcW w:w="5023" w:type="dxa"/>
            <w:tcMar>
              <w:left w:w="57" w:type="dxa"/>
              <w:right w:w="57" w:type="dxa"/>
            </w:tcMar>
            <w:vAlign w:val="top"/>
          </w:tcPr>
          <w:p w14:paraId="4FB3042B" w14:textId="3FBD3FC3" w:rsidR="007137A2" w:rsidRDefault="009474E0" w:rsidP="00056B17">
            <w:pPr>
              <w:pStyle w:val="Leipteksti"/>
            </w:pPr>
            <w:r>
              <w:rPr>
                <w:lang w:eastAsia="en-GB"/>
              </w:rPr>
              <w:t xml:space="preserve">The service </w:t>
            </w:r>
            <w:r w:rsidRPr="009474E0">
              <w:t>allocate</w:t>
            </w:r>
            <w:r>
              <w:t>s</w:t>
            </w:r>
            <w:r w:rsidRPr="009474E0">
              <w:t xml:space="preserve"> </w:t>
            </w:r>
            <w:r w:rsidR="00B523FF">
              <w:t>ships</w:t>
            </w:r>
            <w:r w:rsidRPr="009474E0">
              <w:t xml:space="preserve"> in a time window</w:t>
            </w:r>
            <w:r>
              <w:t xml:space="preserve"> to ensure safe</w:t>
            </w:r>
            <w:r w:rsidRPr="00FB0138">
              <w:rPr>
                <w:lang w:eastAsia="en-GB"/>
              </w:rPr>
              <w:t xml:space="preserve"> </w:t>
            </w:r>
            <w:r>
              <w:rPr>
                <w:lang w:eastAsia="en-GB"/>
              </w:rPr>
              <w:t xml:space="preserve">voyage in the VTS area. </w:t>
            </w:r>
          </w:p>
        </w:tc>
        <w:tc>
          <w:tcPr>
            <w:tcW w:w="1560" w:type="dxa"/>
            <w:tcMar>
              <w:left w:w="57" w:type="dxa"/>
              <w:right w:w="57" w:type="dxa"/>
            </w:tcMar>
            <w:vAlign w:val="top"/>
          </w:tcPr>
          <w:p w14:paraId="21B3CA07" w14:textId="7B0F9068" w:rsidR="007137A2" w:rsidRDefault="00661E57" w:rsidP="00811F38">
            <w:pPr>
              <w:pStyle w:val="Leipteksti"/>
            </w:pPr>
            <w:r>
              <w:t>[</w:t>
            </w:r>
            <w:r w:rsidR="009474E0">
              <w:t>IALA</w:t>
            </w:r>
            <w:r>
              <w:t>]</w:t>
            </w:r>
          </w:p>
        </w:tc>
      </w:tr>
      <w:tr w:rsidR="007137A2" w14:paraId="3EC3C513" w14:textId="77777777" w:rsidTr="00A3468C">
        <w:tc>
          <w:tcPr>
            <w:tcW w:w="2325" w:type="dxa"/>
            <w:tcMar>
              <w:left w:w="57" w:type="dxa"/>
              <w:right w:w="57" w:type="dxa"/>
            </w:tcMar>
            <w:vAlign w:val="top"/>
          </w:tcPr>
          <w:p w14:paraId="00CCBE7A" w14:textId="66783C27" w:rsidR="007137A2" w:rsidRDefault="00F12C59" w:rsidP="00C73D50">
            <w:pPr>
              <w:pStyle w:val="Leipteksti"/>
              <w:jc w:val="left"/>
            </w:pPr>
            <w:r>
              <w:t>Traffic C</w:t>
            </w:r>
            <w:r w:rsidR="007137A2">
              <w:t>learance Service</w:t>
            </w:r>
          </w:p>
        </w:tc>
        <w:tc>
          <w:tcPr>
            <w:tcW w:w="1214" w:type="dxa"/>
            <w:tcMar>
              <w:left w:w="57" w:type="dxa"/>
              <w:right w:w="57" w:type="dxa"/>
            </w:tcMar>
            <w:vAlign w:val="top"/>
          </w:tcPr>
          <w:p w14:paraId="49B4094A" w14:textId="77777777" w:rsidR="007137A2" w:rsidRPr="00BA34C6" w:rsidDel="007137A2" w:rsidRDefault="007137A2" w:rsidP="00811F38">
            <w:pPr>
              <w:pStyle w:val="Leipteksti"/>
              <w:rPr>
                <w:lang w:val="en-US"/>
              </w:rPr>
            </w:pPr>
          </w:p>
        </w:tc>
        <w:tc>
          <w:tcPr>
            <w:tcW w:w="5023" w:type="dxa"/>
            <w:tcMar>
              <w:left w:w="57" w:type="dxa"/>
              <w:right w:w="57" w:type="dxa"/>
            </w:tcMar>
            <w:vAlign w:val="top"/>
          </w:tcPr>
          <w:p w14:paraId="1AD533DA" w14:textId="32821F47" w:rsidR="007137A2" w:rsidRDefault="00B523FF" w:rsidP="00056B17">
            <w:pPr>
              <w:pStyle w:val="Leipteksti"/>
            </w:pPr>
            <w:r>
              <w:rPr>
                <w:lang w:eastAsia="en-GB"/>
              </w:rPr>
              <w:t xml:space="preserve">The service provides vessels with permission to proceed, impose conditions or deny </w:t>
            </w:r>
            <w:r w:rsidR="00661E57">
              <w:rPr>
                <w:lang w:eastAsia="en-GB"/>
              </w:rPr>
              <w:t>clearance</w:t>
            </w:r>
            <w:r>
              <w:rPr>
                <w:lang w:eastAsia="en-GB"/>
              </w:rPr>
              <w:t>.</w:t>
            </w:r>
          </w:p>
        </w:tc>
        <w:tc>
          <w:tcPr>
            <w:tcW w:w="1560" w:type="dxa"/>
            <w:tcMar>
              <w:left w:w="57" w:type="dxa"/>
              <w:right w:w="57" w:type="dxa"/>
            </w:tcMar>
            <w:vAlign w:val="top"/>
          </w:tcPr>
          <w:p w14:paraId="0032FA95" w14:textId="737DF82E" w:rsidR="007137A2" w:rsidRDefault="00B523FF" w:rsidP="00811F38">
            <w:pPr>
              <w:pStyle w:val="Leipteksti"/>
            </w:pPr>
            <w:r>
              <w:t>[IALA]</w:t>
            </w:r>
          </w:p>
        </w:tc>
      </w:tr>
      <w:tr w:rsidR="00A21AE8" w14:paraId="2942321D" w14:textId="77777777" w:rsidTr="00A3468C">
        <w:tc>
          <w:tcPr>
            <w:tcW w:w="2325" w:type="dxa"/>
            <w:tcMar>
              <w:left w:w="57" w:type="dxa"/>
              <w:right w:w="57" w:type="dxa"/>
            </w:tcMar>
            <w:vAlign w:val="top"/>
          </w:tcPr>
          <w:p w14:paraId="06722275" w14:textId="34921D6A" w:rsidR="00A21AE8" w:rsidRDefault="00A21AE8" w:rsidP="00F12C59">
            <w:pPr>
              <w:pStyle w:val="Leipteksti"/>
              <w:jc w:val="left"/>
            </w:pPr>
            <w:r>
              <w:t xml:space="preserve">Anchorage </w:t>
            </w:r>
            <w:r w:rsidR="00F12C59">
              <w:t>A</w:t>
            </w:r>
            <w:r>
              <w:t>ssignment Service</w:t>
            </w:r>
          </w:p>
        </w:tc>
        <w:tc>
          <w:tcPr>
            <w:tcW w:w="1214" w:type="dxa"/>
            <w:tcMar>
              <w:left w:w="57" w:type="dxa"/>
              <w:right w:w="57" w:type="dxa"/>
            </w:tcMar>
            <w:vAlign w:val="top"/>
          </w:tcPr>
          <w:p w14:paraId="63A09634" w14:textId="77777777" w:rsidR="00A21AE8" w:rsidRPr="00BA34C6" w:rsidDel="007137A2" w:rsidRDefault="00A21AE8" w:rsidP="00811F38">
            <w:pPr>
              <w:pStyle w:val="Leipteksti"/>
              <w:rPr>
                <w:lang w:val="en-US"/>
              </w:rPr>
            </w:pPr>
          </w:p>
        </w:tc>
        <w:tc>
          <w:tcPr>
            <w:tcW w:w="5023" w:type="dxa"/>
            <w:tcMar>
              <w:left w:w="57" w:type="dxa"/>
              <w:right w:w="57" w:type="dxa"/>
            </w:tcMar>
            <w:vAlign w:val="top"/>
          </w:tcPr>
          <w:p w14:paraId="22AF2F78" w14:textId="6FF87B90" w:rsidR="00A21AE8" w:rsidRDefault="00B523FF">
            <w:pPr>
              <w:pStyle w:val="Leipteksti"/>
            </w:pPr>
            <w:r>
              <w:t>The service assists ships into anchorage position by assigning anchorage areas/positions.</w:t>
            </w:r>
          </w:p>
        </w:tc>
        <w:tc>
          <w:tcPr>
            <w:tcW w:w="1560" w:type="dxa"/>
            <w:tcMar>
              <w:left w:w="57" w:type="dxa"/>
              <w:right w:w="57" w:type="dxa"/>
            </w:tcMar>
            <w:vAlign w:val="top"/>
          </w:tcPr>
          <w:p w14:paraId="35BCDB9F" w14:textId="14955E4D" w:rsidR="00A21AE8" w:rsidRDefault="00B523FF" w:rsidP="00811F38">
            <w:pPr>
              <w:pStyle w:val="Leipteksti"/>
            </w:pPr>
            <w:r>
              <w:t>[IALA]</w:t>
            </w:r>
          </w:p>
        </w:tc>
      </w:tr>
    </w:tbl>
    <w:p w14:paraId="4E63586D" w14:textId="0CC1BA7E" w:rsidR="00AB5E3E" w:rsidRPr="00AB5E3E" w:rsidRDefault="00AB5E3E" w:rsidP="00AB5E3E">
      <w:pPr>
        <w:pStyle w:val="AppendixHead2"/>
      </w:pPr>
      <w:r w:rsidRPr="00AB5E3E">
        <w:lastRenderedPageBreak/>
        <w:t>Relation to other Maritime</w:t>
      </w:r>
      <w:r>
        <w:t xml:space="preserve"> </w:t>
      </w:r>
      <w:r w:rsidRPr="00AB5E3E">
        <w:t>Services</w:t>
      </w:r>
      <w:r w:rsidR="00B468F1">
        <w:t xml:space="preserve"> </w:t>
      </w:r>
    </w:p>
    <w:p w14:paraId="66253797" w14:textId="0AB2A86F" w:rsidR="00FD5E68" w:rsidRPr="007934E3" w:rsidRDefault="00FD5E68" w:rsidP="00AB5E3E">
      <w:pPr>
        <w:pStyle w:val="Leipteksti"/>
      </w:pPr>
      <w:r w:rsidRPr="007934E3">
        <w:t>This Mar</w:t>
      </w:r>
      <w:r w:rsidR="00EF7590" w:rsidRPr="007934E3">
        <w:t>i</w:t>
      </w:r>
      <w:r w:rsidRPr="007934E3">
        <w:t>time Serv</w:t>
      </w:r>
      <w:r w:rsidR="00EF7590" w:rsidRPr="007934E3">
        <w:t xml:space="preserve">ice has close relationship with </w:t>
      </w:r>
      <w:r w:rsidR="002A718A">
        <w:t xml:space="preserve">nearly all </w:t>
      </w:r>
      <w:r w:rsidR="00F86638">
        <w:t xml:space="preserve">of the </w:t>
      </w:r>
      <w:r w:rsidR="00EF7590" w:rsidRPr="007934E3">
        <w:t>other Maritime Services as several information elements delivered in the service can also be provided as part of other Maritime Services. Areas of overlap</w:t>
      </w:r>
      <w:r w:rsidR="002E71F8">
        <w:t xml:space="preserve">, such as </w:t>
      </w:r>
      <w:ins w:id="17" w:author="Martikainen Tuomas" w:date="2022-09-27T09:02:00Z">
        <w:r w:rsidR="00B32200">
          <w:t>vessel shore reporting</w:t>
        </w:r>
      </w:ins>
      <w:ins w:id="18" w:author="Martikainen Tuomas" w:date="2022-09-27T09:03:00Z">
        <w:r w:rsidR="00B32200">
          <w:t xml:space="preserve"> (MS 8), </w:t>
        </w:r>
      </w:ins>
      <w:r w:rsidR="002E71F8">
        <w:t>meteorol</w:t>
      </w:r>
      <w:r w:rsidR="004B41DA">
        <w:t>ogi</w:t>
      </w:r>
      <w:r w:rsidR="002E71F8">
        <w:t xml:space="preserve">cal information </w:t>
      </w:r>
      <w:r w:rsidR="004B41DA">
        <w:t>service (MS 14</w:t>
      </w:r>
      <w:r w:rsidR="002E71F8">
        <w:t xml:space="preserve">) or </w:t>
      </w:r>
      <w:r w:rsidR="004B41DA">
        <w:t xml:space="preserve">Maritime </w:t>
      </w:r>
      <w:r w:rsidR="00EE1D06">
        <w:t>S</w:t>
      </w:r>
      <w:r w:rsidR="004B41DA">
        <w:t xml:space="preserve">afety </w:t>
      </w:r>
      <w:r w:rsidR="00EE1D06">
        <w:t>I</w:t>
      </w:r>
      <w:r w:rsidR="004B41DA">
        <w:t>nformation (MSI) service (MS 5</w:t>
      </w:r>
      <w:r w:rsidR="002E71F8">
        <w:t>),</w:t>
      </w:r>
      <w:r w:rsidR="00EF7590" w:rsidRPr="007934E3">
        <w:t xml:space="preserve"> should be taken into consideration </w:t>
      </w:r>
      <w:r w:rsidR="00F12C59">
        <w:t>during the implementation of this</w:t>
      </w:r>
      <w:r w:rsidR="00EF7590" w:rsidRPr="007934E3">
        <w:t xml:space="preserve"> service.</w:t>
      </w:r>
    </w:p>
    <w:p w14:paraId="0CF717DE" w14:textId="77777777" w:rsidR="00AB5E3E" w:rsidRPr="00EA36A2" w:rsidRDefault="00AB5E3E" w:rsidP="00AB5E3E">
      <w:pPr>
        <w:pStyle w:val="Leipteksti"/>
      </w:pPr>
    </w:p>
    <w:sectPr w:rsidR="00AB5E3E" w:rsidRPr="00EA36A2" w:rsidSect="00CB1D11">
      <w:headerReference w:type="even" r:id="rId11"/>
      <w:headerReference w:type="default" r:id="rId12"/>
      <w:footerReference w:type="even" r:id="rId13"/>
      <w:headerReference w:type="first" r:id="rId14"/>
      <w:footerReference w:type="first" r:id="rId15"/>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33C37" w14:textId="77777777" w:rsidR="00816343" w:rsidRDefault="00816343" w:rsidP="003274DB">
      <w:r>
        <w:separator/>
      </w:r>
    </w:p>
    <w:p w14:paraId="0779BB23" w14:textId="77777777" w:rsidR="00816343" w:rsidRDefault="00816343"/>
  </w:endnote>
  <w:endnote w:type="continuationSeparator" w:id="0">
    <w:p w14:paraId="5E0DDC20" w14:textId="77777777" w:rsidR="00816343" w:rsidRDefault="00816343" w:rsidP="003274DB">
      <w:r>
        <w:continuationSeparator/>
      </w:r>
    </w:p>
    <w:p w14:paraId="54C2A099" w14:textId="77777777" w:rsidR="00816343" w:rsidRDefault="008163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3E1065" w:rsidRDefault="003E1065"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3E1065" w:rsidRDefault="003E1065"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3E1065" w:rsidRDefault="003E1065"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3E1065" w:rsidRDefault="003E1065"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sv-SE" w:eastAsia="sv-SE"/>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66907B"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34182" w14:textId="77777777" w:rsidR="00816343" w:rsidRDefault="00816343" w:rsidP="003274DB">
      <w:r>
        <w:separator/>
      </w:r>
    </w:p>
    <w:p w14:paraId="0994F1B2" w14:textId="77777777" w:rsidR="00816343" w:rsidRDefault="00816343"/>
  </w:footnote>
  <w:footnote w:type="continuationSeparator" w:id="0">
    <w:p w14:paraId="1ACC17C5" w14:textId="77777777" w:rsidR="00816343" w:rsidRDefault="00816343" w:rsidP="003274DB">
      <w:r>
        <w:continuationSeparator/>
      </w:r>
    </w:p>
    <w:p w14:paraId="22B8ACEC" w14:textId="77777777" w:rsidR="00816343" w:rsidRDefault="008163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39DA3415" w:rsidR="003E1065" w:rsidRDefault="006D3968">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sv-SE" w:eastAsia="sv-SE"/>
      </w:rPr>
      <mc:AlternateContent>
        <mc:Choice Requires="wps">
          <w:drawing>
            <wp:anchor distT="0" distB="0" distL="114300" distR="114300" simplePos="0" relativeHeight="251727872" behindDoc="1" locked="0" layoutInCell="0" allowOverlap="1" wp14:anchorId="25C9369C" wp14:editId="03283DDF">
              <wp:simplePos x="0" y="0"/>
              <wp:positionH relativeFrom="margin">
                <wp:align>center</wp:align>
              </wp:positionH>
              <wp:positionV relativeFrom="margin">
                <wp:align>center</wp:align>
              </wp:positionV>
              <wp:extent cx="5709920" cy="3425825"/>
              <wp:effectExtent l="0" t="1247775" r="0" b="717550"/>
              <wp:wrapNone/>
              <wp:docPr id="14" name="Tekstiruut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kstiruutu 14"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6D3968"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sv-SE" w:eastAsia="sv-SE"/>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23E33972" w:rsidR="003E1065" w:rsidRDefault="006D3968">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sv-SE" w:eastAsia="sv-SE"/>
      </w:rPr>
      <mc:AlternateContent>
        <mc:Choice Requires="wps">
          <w:drawing>
            <wp:anchor distT="0" distB="0" distL="114300" distR="114300" simplePos="0" relativeHeight="251729920" behindDoc="1" locked="0" layoutInCell="0" allowOverlap="1" wp14:anchorId="3C42B5F3" wp14:editId="5C64D8EF">
              <wp:simplePos x="0" y="0"/>
              <wp:positionH relativeFrom="margin">
                <wp:align>center</wp:align>
              </wp:positionH>
              <wp:positionV relativeFrom="margin">
                <wp:align>center</wp:align>
              </wp:positionV>
              <wp:extent cx="5709920" cy="3425825"/>
              <wp:effectExtent l="0" t="1247775" r="0" b="717550"/>
              <wp:wrapNone/>
              <wp:docPr id="7" name="Tekstiruutu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kstiruutu 7"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sv-SE" w:eastAsia="sv-SE"/>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Yltunniste"/>
    </w:pPr>
  </w:p>
  <w:p w14:paraId="1BEDFCEC" w14:textId="77777777" w:rsidR="003E1065" w:rsidRDefault="003E1065">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4F18B1"/>
    <w:multiLevelType w:val="hybridMultilevel"/>
    <w:tmpl w:val="DEA857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A65893"/>
    <w:multiLevelType w:val="hybridMultilevel"/>
    <w:tmpl w:val="90A69C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482A1B"/>
    <w:multiLevelType w:val="hybridMultilevel"/>
    <w:tmpl w:val="29A4D2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7E523C"/>
    <w:multiLevelType w:val="hybridMultilevel"/>
    <w:tmpl w:val="388A636C"/>
    <w:lvl w:ilvl="0" w:tplc="0C09000F">
      <w:start w:val="1"/>
      <w:numFmt w:val="decimal"/>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18" w15:restartNumberingAfterBreak="0">
    <w:nsid w:val="52944787"/>
    <w:multiLevelType w:val="hybridMultilevel"/>
    <w:tmpl w:val="5352DB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C5327AB"/>
    <w:multiLevelType w:val="hybridMultilevel"/>
    <w:tmpl w:val="FCB65C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8"/>
  </w:num>
  <w:num w:numId="5">
    <w:abstractNumId w:val="1"/>
  </w:num>
  <w:num w:numId="6">
    <w:abstractNumId w:val="6"/>
  </w:num>
  <w:num w:numId="7">
    <w:abstractNumId w:val="0"/>
  </w:num>
  <w:num w:numId="8">
    <w:abstractNumId w:val="4"/>
  </w:num>
  <w:num w:numId="9">
    <w:abstractNumId w:val="5"/>
  </w:num>
  <w:num w:numId="10">
    <w:abstractNumId w:val="20"/>
  </w:num>
  <w:num w:numId="11">
    <w:abstractNumId w:val="12"/>
  </w:num>
  <w:num w:numId="12">
    <w:abstractNumId w:val="16"/>
  </w:num>
  <w:num w:numId="13">
    <w:abstractNumId w:val="25"/>
  </w:num>
  <w:num w:numId="14">
    <w:abstractNumId w:val="23"/>
  </w:num>
  <w:num w:numId="15">
    <w:abstractNumId w:val="24"/>
  </w:num>
  <w:num w:numId="16">
    <w:abstractNumId w:val="22"/>
  </w:num>
  <w:num w:numId="17">
    <w:abstractNumId w:val="21"/>
  </w:num>
  <w:num w:numId="18">
    <w:abstractNumId w:val="11"/>
  </w:num>
  <w:num w:numId="19">
    <w:abstractNumId w:val="10"/>
  </w:num>
  <w:num w:numId="20">
    <w:abstractNumId w:val="15"/>
  </w:num>
  <w:num w:numId="21">
    <w:abstractNumId w:val="17"/>
  </w:num>
  <w:num w:numId="22">
    <w:abstractNumId w:val="14"/>
  </w:num>
  <w:num w:numId="23">
    <w:abstractNumId w:val="19"/>
  </w:num>
  <w:num w:numId="24">
    <w:abstractNumId w:val="18"/>
  </w:num>
  <w:num w:numId="25">
    <w:abstractNumId w:val="7"/>
  </w:num>
  <w:num w:numId="26">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kainen Tuomas">
    <w15:presenceInfo w15:providerId="AD" w15:userId="S::tuomas.martikainen@vayla.fi::d1b1d0cc-3262-44fb-b07c-9cdc99f31a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r-CA" w:vendorID="64" w:dllVersion="6" w:nlCheck="1" w:checkStyle="0"/>
  <w:activeWritingStyle w:appName="MSWord" w:lang="fi-FI"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38C1"/>
    <w:rsid w:val="000249C2"/>
    <w:rsid w:val="000258F6"/>
    <w:rsid w:val="00027B36"/>
    <w:rsid w:val="0003449E"/>
    <w:rsid w:val="00035E1F"/>
    <w:rsid w:val="000379A7"/>
    <w:rsid w:val="00040EB8"/>
    <w:rsid w:val="000418CA"/>
    <w:rsid w:val="0004255E"/>
    <w:rsid w:val="00043CD9"/>
    <w:rsid w:val="00044442"/>
    <w:rsid w:val="00050F02"/>
    <w:rsid w:val="0005129B"/>
    <w:rsid w:val="00051724"/>
    <w:rsid w:val="0005449E"/>
    <w:rsid w:val="00054C7D"/>
    <w:rsid w:val="00055938"/>
    <w:rsid w:val="00056B17"/>
    <w:rsid w:val="00057B6D"/>
    <w:rsid w:val="000607D0"/>
    <w:rsid w:val="00061A7B"/>
    <w:rsid w:val="00062874"/>
    <w:rsid w:val="00063AA7"/>
    <w:rsid w:val="00072EC7"/>
    <w:rsid w:val="00082C85"/>
    <w:rsid w:val="0008654C"/>
    <w:rsid w:val="000870E9"/>
    <w:rsid w:val="000904ED"/>
    <w:rsid w:val="00091545"/>
    <w:rsid w:val="0009165E"/>
    <w:rsid w:val="000A27A8"/>
    <w:rsid w:val="000A49B9"/>
    <w:rsid w:val="000A59C0"/>
    <w:rsid w:val="000A7407"/>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2844"/>
    <w:rsid w:val="001635F3"/>
    <w:rsid w:val="00173602"/>
    <w:rsid w:val="00176BB8"/>
    <w:rsid w:val="00181B57"/>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C7865"/>
    <w:rsid w:val="001D11AC"/>
    <w:rsid w:val="001D1845"/>
    <w:rsid w:val="001D2E7A"/>
    <w:rsid w:val="001D3992"/>
    <w:rsid w:val="001D446B"/>
    <w:rsid w:val="001D4812"/>
    <w:rsid w:val="001D4A3E"/>
    <w:rsid w:val="001E2051"/>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796"/>
    <w:rsid w:val="002176C4"/>
    <w:rsid w:val="002204DA"/>
    <w:rsid w:val="0022371A"/>
    <w:rsid w:val="00224DAB"/>
    <w:rsid w:val="0022582A"/>
    <w:rsid w:val="00233FF7"/>
    <w:rsid w:val="00237785"/>
    <w:rsid w:val="00237A2B"/>
    <w:rsid w:val="002406D3"/>
    <w:rsid w:val="0024582A"/>
    <w:rsid w:val="00246546"/>
    <w:rsid w:val="002505E9"/>
    <w:rsid w:val="00251DC2"/>
    <w:rsid w:val="00251FB9"/>
    <w:rsid w:val="002520AD"/>
    <w:rsid w:val="002543E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8A"/>
    <w:rsid w:val="002A71CF"/>
    <w:rsid w:val="002B3E9D"/>
    <w:rsid w:val="002B574E"/>
    <w:rsid w:val="002C1E38"/>
    <w:rsid w:val="002C605E"/>
    <w:rsid w:val="002C77F4"/>
    <w:rsid w:val="002D0869"/>
    <w:rsid w:val="002D3D51"/>
    <w:rsid w:val="002D78FE"/>
    <w:rsid w:val="002E1B6A"/>
    <w:rsid w:val="002E4993"/>
    <w:rsid w:val="002E560E"/>
    <w:rsid w:val="002E5BAC"/>
    <w:rsid w:val="002E6010"/>
    <w:rsid w:val="002E71F8"/>
    <w:rsid w:val="002E7635"/>
    <w:rsid w:val="002F2576"/>
    <w:rsid w:val="002F265A"/>
    <w:rsid w:val="002F3B40"/>
    <w:rsid w:val="003032C4"/>
    <w:rsid w:val="0030413F"/>
    <w:rsid w:val="003045F6"/>
    <w:rsid w:val="00305EFE"/>
    <w:rsid w:val="003062F2"/>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37367"/>
    <w:rsid w:val="00341648"/>
    <w:rsid w:val="00344408"/>
    <w:rsid w:val="00345E37"/>
    <w:rsid w:val="00346A15"/>
    <w:rsid w:val="00346AEC"/>
    <w:rsid w:val="00347F3E"/>
    <w:rsid w:val="00350A92"/>
    <w:rsid w:val="00356472"/>
    <w:rsid w:val="003621C3"/>
    <w:rsid w:val="00362816"/>
    <w:rsid w:val="0036346C"/>
    <w:rsid w:val="0036382D"/>
    <w:rsid w:val="00380350"/>
    <w:rsid w:val="00380B4E"/>
    <w:rsid w:val="00380F88"/>
    <w:rsid w:val="003816E4"/>
    <w:rsid w:val="00381F7A"/>
    <w:rsid w:val="00382C28"/>
    <w:rsid w:val="0038597C"/>
    <w:rsid w:val="00390C0B"/>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E6F44"/>
    <w:rsid w:val="003F1C3A"/>
    <w:rsid w:val="003F4DE4"/>
    <w:rsid w:val="003F70D2"/>
    <w:rsid w:val="00414698"/>
    <w:rsid w:val="00415649"/>
    <w:rsid w:val="0042565E"/>
    <w:rsid w:val="00432C05"/>
    <w:rsid w:val="0043669D"/>
    <w:rsid w:val="00440379"/>
    <w:rsid w:val="00441393"/>
    <w:rsid w:val="00442735"/>
    <w:rsid w:val="004441F8"/>
    <w:rsid w:val="00445B9F"/>
    <w:rsid w:val="00447CF0"/>
    <w:rsid w:val="00447F41"/>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41DA"/>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06A2D"/>
    <w:rsid w:val="005222AF"/>
    <w:rsid w:val="00523666"/>
    <w:rsid w:val="00525922"/>
    <w:rsid w:val="00526234"/>
    <w:rsid w:val="005311DB"/>
    <w:rsid w:val="00534F34"/>
    <w:rsid w:val="0053692E"/>
    <w:rsid w:val="00536C1B"/>
    <w:rsid w:val="005378A6"/>
    <w:rsid w:val="00540D36"/>
    <w:rsid w:val="00541ED1"/>
    <w:rsid w:val="00547837"/>
    <w:rsid w:val="00551C89"/>
    <w:rsid w:val="00553815"/>
    <w:rsid w:val="00553FE0"/>
    <w:rsid w:val="00557434"/>
    <w:rsid w:val="00563D55"/>
    <w:rsid w:val="005748B3"/>
    <w:rsid w:val="00574ADC"/>
    <w:rsid w:val="00577D60"/>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1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D1"/>
    <w:rsid w:val="00611BF0"/>
    <w:rsid w:val="006127AC"/>
    <w:rsid w:val="00616BBF"/>
    <w:rsid w:val="00622C26"/>
    <w:rsid w:val="00634A78"/>
    <w:rsid w:val="00641794"/>
    <w:rsid w:val="00642025"/>
    <w:rsid w:val="00642ECC"/>
    <w:rsid w:val="00646AFD"/>
    <w:rsid w:val="00646E87"/>
    <w:rsid w:val="0065107F"/>
    <w:rsid w:val="00661946"/>
    <w:rsid w:val="00661E57"/>
    <w:rsid w:val="00664D43"/>
    <w:rsid w:val="00666061"/>
    <w:rsid w:val="00666380"/>
    <w:rsid w:val="00667424"/>
    <w:rsid w:val="00667792"/>
    <w:rsid w:val="00670F59"/>
    <w:rsid w:val="00671259"/>
    <w:rsid w:val="00671677"/>
    <w:rsid w:val="006744D8"/>
    <w:rsid w:val="00674A35"/>
    <w:rsid w:val="006750F2"/>
    <w:rsid w:val="006752D6"/>
    <w:rsid w:val="00675E02"/>
    <w:rsid w:val="006848CF"/>
    <w:rsid w:val="0068553C"/>
    <w:rsid w:val="00685F34"/>
    <w:rsid w:val="00693B1F"/>
    <w:rsid w:val="00695656"/>
    <w:rsid w:val="006975A8"/>
    <w:rsid w:val="006A1012"/>
    <w:rsid w:val="006A7DF5"/>
    <w:rsid w:val="006B54CC"/>
    <w:rsid w:val="006C1376"/>
    <w:rsid w:val="006C48F9"/>
    <w:rsid w:val="006D3968"/>
    <w:rsid w:val="006E0E7D"/>
    <w:rsid w:val="006E10BF"/>
    <w:rsid w:val="006E12FB"/>
    <w:rsid w:val="006E4832"/>
    <w:rsid w:val="006F1C14"/>
    <w:rsid w:val="006F278C"/>
    <w:rsid w:val="006F4B80"/>
    <w:rsid w:val="00703A6A"/>
    <w:rsid w:val="007137A2"/>
    <w:rsid w:val="00721B78"/>
    <w:rsid w:val="00722236"/>
    <w:rsid w:val="00723824"/>
    <w:rsid w:val="00725CCA"/>
    <w:rsid w:val="0072737A"/>
    <w:rsid w:val="007311E7"/>
    <w:rsid w:val="00731DEE"/>
    <w:rsid w:val="00734BC6"/>
    <w:rsid w:val="0074084C"/>
    <w:rsid w:val="007541D3"/>
    <w:rsid w:val="007577D7"/>
    <w:rsid w:val="00760004"/>
    <w:rsid w:val="007715E8"/>
    <w:rsid w:val="00772202"/>
    <w:rsid w:val="00773A35"/>
    <w:rsid w:val="00776004"/>
    <w:rsid w:val="00777956"/>
    <w:rsid w:val="007811C4"/>
    <w:rsid w:val="0078486B"/>
    <w:rsid w:val="00785A39"/>
    <w:rsid w:val="00787D8A"/>
    <w:rsid w:val="00790277"/>
    <w:rsid w:val="007916F2"/>
    <w:rsid w:val="00791EBC"/>
    <w:rsid w:val="007934E3"/>
    <w:rsid w:val="00793577"/>
    <w:rsid w:val="00795637"/>
    <w:rsid w:val="007A140C"/>
    <w:rsid w:val="007A446A"/>
    <w:rsid w:val="007A4FEF"/>
    <w:rsid w:val="007A53A6"/>
    <w:rsid w:val="007A6159"/>
    <w:rsid w:val="007B27E9"/>
    <w:rsid w:val="007B2C5B"/>
    <w:rsid w:val="007B2D11"/>
    <w:rsid w:val="007B4994"/>
    <w:rsid w:val="007B6700"/>
    <w:rsid w:val="007B6A93"/>
    <w:rsid w:val="007B7377"/>
    <w:rsid w:val="007B7BEC"/>
    <w:rsid w:val="007C0E39"/>
    <w:rsid w:val="007C25BB"/>
    <w:rsid w:val="007C5A9E"/>
    <w:rsid w:val="007D1805"/>
    <w:rsid w:val="007D2107"/>
    <w:rsid w:val="007D3A42"/>
    <w:rsid w:val="007D5895"/>
    <w:rsid w:val="007D77AB"/>
    <w:rsid w:val="007E28D0"/>
    <w:rsid w:val="007E30DF"/>
    <w:rsid w:val="007F040C"/>
    <w:rsid w:val="007F09CC"/>
    <w:rsid w:val="007F1BC4"/>
    <w:rsid w:val="007F2C43"/>
    <w:rsid w:val="007F3232"/>
    <w:rsid w:val="007F7544"/>
    <w:rsid w:val="00800995"/>
    <w:rsid w:val="00804736"/>
    <w:rsid w:val="0080602A"/>
    <w:rsid w:val="008069C5"/>
    <w:rsid w:val="0081117E"/>
    <w:rsid w:val="00811F38"/>
    <w:rsid w:val="00816343"/>
    <w:rsid w:val="00816F79"/>
    <w:rsid w:val="008172F8"/>
    <w:rsid w:val="00820C2C"/>
    <w:rsid w:val="00827301"/>
    <w:rsid w:val="008310C9"/>
    <w:rsid w:val="008326B2"/>
    <w:rsid w:val="00832D31"/>
    <w:rsid w:val="00834150"/>
    <w:rsid w:val="008357F2"/>
    <w:rsid w:val="00835EA0"/>
    <w:rsid w:val="008373B0"/>
    <w:rsid w:val="0084098D"/>
    <w:rsid w:val="008416E0"/>
    <w:rsid w:val="00841E7A"/>
    <w:rsid w:val="00842B85"/>
    <w:rsid w:val="00843CED"/>
    <w:rsid w:val="008443A2"/>
    <w:rsid w:val="00844B35"/>
    <w:rsid w:val="00846831"/>
    <w:rsid w:val="00846D0C"/>
    <w:rsid w:val="00847B32"/>
    <w:rsid w:val="00854BCE"/>
    <w:rsid w:val="00857346"/>
    <w:rsid w:val="008603E0"/>
    <w:rsid w:val="00865532"/>
    <w:rsid w:val="00867686"/>
    <w:rsid w:val="0087083D"/>
    <w:rsid w:val="008737D3"/>
    <w:rsid w:val="00874179"/>
    <w:rsid w:val="008747E0"/>
    <w:rsid w:val="0087666C"/>
    <w:rsid w:val="00876841"/>
    <w:rsid w:val="00882B3C"/>
    <w:rsid w:val="00886C21"/>
    <w:rsid w:val="0088783D"/>
    <w:rsid w:val="008972C3"/>
    <w:rsid w:val="008A28D9"/>
    <w:rsid w:val="008A30BA"/>
    <w:rsid w:val="008A52DC"/>
    <w:rsid w:val="008A5435"/>
    <w:rsid w:val="008A6C65"/>
    <w:rsid w:val="008B62E0"/>
    <w:rsid w:val="008C2A0C"/>
    <w:rsid w:val="008C33B5"/>
    <w:rsid w:val="008C3A72"/>
    <w:rsid w:val="008C46F4"/>
    <w:rsid w:val="008C4A94"/>
    <w:rsid w:val="008C6969"/>
    <w:rsid w:val="008D03A2"/>
    <w:rsid w:val="008D45D2"/>
    <w:rsid w:val="008D5CCD"/>
    <w:rsid w:val="008E1D70"/>
    <w:rsid w:val="008E1F69"/>
    <w:rsid w:val="008E66B3"/>
    <w:rsid w:val="008E76B1"/>
    <w:rsid w:val="008F34F4"/>
    <w:rsid w:val="008F38BB"/>
    <w:rsid w:val="008F57D8"/>
    <w:rsid w:val="00902834"/>
    <w:rsid w:val="009110DD"/>
    <w:rsid w:val="00913056"/>
    <w:rsid w:val="00914E26"/>
    <w:rsid w:val="0091590F"/>
    <w:rsid w:val="0091608B"/>
    <w:rsid w:val="009217F2"/>
    <w:rsid w:val="00923B4D"/>
    <w:rsid w:val="0092540C"/>
    <w:rsid w:val="00925B39"/>
    <w:rsid w:val="00925E0F"/>
    <w:rsid w:val="00931A57"/>
    <w:rsid w:val="00933EE0"/>
    <w:rsid w:val="0093492E"/>
    <w:rsid w:val="009414E6"/>
    <w:rsid w:val="009474E0"/>
    <w:rsid w:val="00947A3F"/>
    <w:rsid w:val="00950B15"/>
    <w:rsid w:val="0095450F"/>
    <w:rsid w:val="00956901"/>
    <w:rsid w:val="0096203C"/>
    <w:rsid w:val="00962EC1"/>
    <w:rsid w:val="009630F5"/>
    <w:rsid w:val="009656B9"/>
    <w:rsid w:val="0096631C"/>
    <w:rsid w:val="009663C5"/>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6B39"/>
    <w:rsid w:val="009B0C65"/>
    <w:rsid w:val="009B1545"/>
    <w:rsid w:val="009B372E"/>
    <w:rsid w:val="009B5023"/>
    <w:rsid w:val="009B6582"/>
    <w:rsid w:val="009B785E"/>
    <w:rsid w:val="009C26F8"/>
    <w:rsid w:val="009C387B"/>
    <w:rsid w:val="009C609E"/>
    <w:rsid w:val="009C6984"/>
    <w:rsid w:val="009D25B8"/>
    <w:rsid w:val="009D26AB"/>
    <w:rsid w:val="009D6B98"/>
    <w:rsid w:val="009E00C5"/>
    <w:rsid w:val="009E075B"/>
    <w:rsid w:val="009E16EC"/>
    <w:rsid w:val="009E1F25"/>
    <w:rsid w:val="009E2AA0"/>
    <w:rsid w:val="009E433C"/>
    <w:rsid w:val="009E4A4D"/>
    <w:rsid w:val="009E6578"/>
    <w:rsid w:val="009F081F"/>
    <w:rsid w:val="009F4A19"/>
    <w:rsid w:val="00A059F6"/>
    <w:rsid w:val="00A06A0E"/>
    <w:rsid w:val="00A06A3D"/>
    <w:rsid w:val="00A07CE4"/>
    <w:rsid w:val="00A10EBA"/>
    <w:rsid w:val="00A11128"/>
    <w:rsid w:val="00A13E56"/>
    <w:rsid w:val="00A15050"/>
    <w:rsid w:val="00A179F2"/>
    <w:rsid w:val="00A21AE8"/>
    <w:rsid w:val="00A227BF"/>
    <w:rsid w:val="00A23CAC"/>
    <w:rsid w:val="00A24838"/>
    <w:rsid w:val="00A2673A"/>
    <w:rsid w:val="00A2743E"/>
    <w:rsid w:val="00A30620"/>
    <w:rsid w:val="00A3074A"/>
    <w:rsid w:val="00A30C33"/>
    <w:rsid w:val="00A3468C"/>
    <w:rsid w:val="00A37755"/>
    <w:rsid w:val="00A412CF"/>
    <w:rsid w:val="00A4308C"/>
    <w:rsid w:val="00A43432"/>
    <w:rsid w:val="00A44836"/>
    <w:rsid w:val="00A524B5"/>
    <w:rsid w:val="00A53E1D"/>
    <w:rsid w:val="00A549B3"/>
    <w:rsid w:val="00A56184"/>
    <w:rsid w:val="00A66081"/>
    <w:rsid w:val="00A67954"/>
    <w:rsid w:val="00A72893"/>
    <w:rsid w:val="00A72ED7"/>
    <w:rsid w:val="00A800A9"/>
    <w:rsid w:val="00A8083F"/>
    <w:rsid w:val="00A83694"/>
    <w:rsid w:val="00A83FF2"/>
    <w:rsid w:val="00A86343"/>
    <w:rsid w:val="00A87080"/>
    <w:rsid w:val="00A90AAC"/>
    <w:rsid w:val="00A90D86"/>
    <w:rsid w:val="00A91DBA"/>
    <w:rsid w:val="00A97900"/>
    <w:rsid w:val="00AA1B91"/>
    <w:rsid w:val="00AA1D7A"/>
    <w:rsid w:val="00AA3E01"/>
    <w:rsid w:val="00AB0BFA"/>
    <w:rsid w:val="00AB2C66"/>
    <w:rsid w:val="00AB5E3E"/>
    <w:rsid w:val="00AB76B7"/>
    <w:rsid w:val="00AC33A2"/>
    <w:rsid w:val="00AC583D"/>
    <w:rsid w:val="00AD12E6"/>
    <w:rsid w:val="00AD38F7"/>
    <w:rsid w:val="00AE65F1"/>
    <w:rsid w:val="00AE6BB4"/>
    <w:rsid w:val="00AE74AD"/>
    <w:rsid w:val="00AF159C"/>
    <w:rsid w:val="00AF49A6"/>
    <w:rsid w:val="00B007F2"/>
    <w:rsid w:val="00B01873"/>
    <w:rsid w:val="00B0572F"/>
    <w:rsid w:val="00B074AB"/>
    <w:rsid w:val="00B07717"/>
    <w:rsid w:val="00B13AC5"/>
    <w:rsid w:val="00B16334"/>
    <w:rsid w:val="00B17253"/>
    <w:rsid w:val="00B250D6"/>
    <w:rsid w:val="00B2583D"/>
    <w:rsid w:val="00B26A2D"/>
    <w:rsid w:val="00B31A41"/>
    <w:rsid w:val="00B32200"/>
    <w:rsid w:val="00B40199"/>
    <w:rsid w:val="00B453D3"/>
    <w:rsid w:val="00B45400"/>
    <w:rsid w:val="00B468F1"/>
    <w:rsid w:val="00B502FF"/>
    <w:rsid w:val="00B50B90"/>
    <w:rsid w:val="00B50E28"/>
    <w:rsid w:val="00B523FF"/>
    <w:rsid w:val="00B55ACF"/>
    <w:rsid w:val="00B56A75"/>
    <w:rsid w:val="00B6066D"/>
    <w:rsid w:val="00B621CA"/>
    <w:rsid w:val="00B643DF"/>
    <w:rsid w:val="00B65300"/>
    <w:rsid w:val="00B65684"/>
    <w:rsid w:val="00B658B7"/>
    <w:rsid w:val="00B67422"/>
    <w:rsid w:val="00B70796"/>
    <w:rsid w:val="00B70BD4"/>
    <w:rsid w:val="00B712CA"/>
    <w:rsid w:val="00B73463"/>
    <w:rsid w:val="00B75110"/>
    <w:rsid w:val="00B76CD4"/>
    <w:rsid w:val="00B77924"/>
    <w:rsid w:val="00B90123"/>
    <w:rsid w:val="00B9016D"/>
    <w:rsid w:val="00B92476"/>
    <w:rsid w:val="00B95321"/>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150E3"/>
    <w:rsid w:val="00C222B4"/>
    <w:rsid w:val="00C230D1"/>
    <w:rsid w:val="00C262E4"/>
    <w:rsid w:val="00C33E20"/>
    <w:rsid w:val="00C35CF6"/>
    <w:rsid w:val="00C3725B"/>
    <w:rsid w:val="00C401B7"/>
    <w:rsid w:val="00C473B5"/>
    <w:rsid w:val="00C51B15"/>
    <w:rsid w:val="00C522BE"/>
    <w:rsid w:val="00C52413"/>
    <w:rsid w:val="00C52D06"/>
    <w:rsid w:val="00C533EC"/>
    <w:rsid w:val="00C5470E"/>
    <w:rsid w:val="00C55EFB"/>
    <w:rsid w:val="00C56585"/>
    <w:rsid w:val="00C56B3F"/>
    <w:rsid w:val="00C62DF5"/>
    <w:rsid w:val="00C65492"/>
    <w:rsid w:val="00C65C4C"/>
    <w:rsid w:val="00C67C67"/>
    <w:rsid w:val="00C7022C"/>
    <w:rsid w:val="00C71032"/>
    <w:rsid w:val="00C716E5"/>
    <w:rsid w:val="00C73D50"/>
    <w:rsid w:val="00C74611"/>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0926"/>
    <w:rsid w:val="00CB137B"/>
    <w:rsid w:val="00CB1D11"/>
    <w:rsid w:val="00CB59F3"/>
    <w:rsid w:val="00CB7D0F"/>
    <w:rsid w:val="00CC35EF"/>
    <w:rsid w:val="00CC5048"/>
    <w:rsid w:val="00CC6246"/>
    <w:rsid w:val="00CD0232"/>
    <w:rsid w:val="00CE5E46"/>
    <w:rsid w:val="00CF10E3"/>
    <w:rsid w:val="00CF49CC"/>
    <w:rsid w:val="00D01347"/>
    <w:rsid w:val="00D03A27"/>
    <w:rsid w:val="00D04F0B"/>
    <w:rsid w:val="00D120AF"/>
    <w:rsid w:val="00D1463A"/>
    <w:rsid w:val="00D15F11"/>
    <w:rsid w:val="00D2492C"/>
    <w:rsid w:val="00D252C9"/>
    <w:rsid w:val="00D270FA"/>
    <w:rsid w:val="00D27D7E"/>
    <w:rsid w:val="00D32DDF"/>
    <w:rsid w:val="00D36206"/>
    <w:rsid w:val="00D36E93"/>
    <w:rsid w:val="00D3700C"/>
    <w:rsid w:val="00D41940"/>
    <w:rsid w:val="00D603BF"/>
    <w:rsid w:val="00D606E0"/>
    <w:rsid w:val="00D638E0"/>
    <w:rsid w:val="00D653B1"/>
    <w:rsid w:val="00D656A2"/>
    <w:rsid w:val="00D66ED6"/>
    <w:rsid w:val="00D70C55"/>
    <w:rsid w:val="00D740A5"/>
    <w:rsid w:val="00D74AE1"/>
    <w:rsid w:val="00D75D42"/>
    <w:rsid w:val="00D77BFB"/>
    <w:rsid w:val="00D80A15"/>
    <w:rsid w:val="00D80B20"/>
    <w:rsid w:val="00D865A8"/>
    <w:rsid w:val="00D9012A"/>
    <w:rsid w:val="00D92C2D"/>
    <w:rsid w:val="00D9361E"/>
    <w:rsid w:val="00D94F38"/>
    <w:rsid w:val="00D96F91"/>
    <w:rsid w:val="00DA005A"/>
    <w:rsid w:val="00DA17CD"/>
    <w:rsid w:val="00DB25B3"/>
    <w:rsid w:val="00DC1C10"/>
    <w:rsid w:val="00DC6F92"/>
    <w:rsid w:val="00DD2EC9"/>
    <w:rsid w:val="00DD60F2"/>
    <w:rsid w:val="00DD69FB"/>
    <w:rsid w:val="00DD72BA"/>
    <w:rsid w:val="00DE0893"/>
    <w:rsid w:val="00DE2814"/>
    <w:rsid w:val="00DE3556"/>
    <w:rsid w:val="00DE6796"/>
    <w:rsid w:val="00DF41B2"/>
    <w:rsid w:val="00DF47E2"/>
    <w:rsid w:val="00DF76E9"/>
    <w:rsid w:val="00E01272"/>
    <w:rsid w:val="00E02B9F"/>
    <w:rsid w:val="00E03067"/>
    <w:rsid w:val="00E03814"/>
    <w:rsid w:val="00E03846"/>
    <w:rsid w:val="00E03A07"/>
    <w:rsid w:val="00E06421"/>
    <w:rsid w:val="00E10BDB"/>
    <w:rsid w:val="00E13CC9"/>
    <w:rsid w:val="00E16EB4"/>
    <w:rsid w:val="00E1757A"/>
    <w:rsid w:val="00E20A7D"/>
    <w:rsid w:val="00E21A27"/>
    <w:rsid w:val="00E22643"/>
    <w:rsid w:val="00E2659C"/>
    <w:rsid w:val="00E27A2F"/>
    <w:rsid w:val="00E30A98"/>
    <w:rsid w:val="00E37AF3"/>
    <w:rsid w:val="00E42A94"/>
    <w:rsid w:val="00E458BF"/>
    <w:rsid w:val="00E47285"/>
    <w:rsid w:val="00E5035D"/>
    <w:rsid w:val="00E51C33"/>
    <w:rsid w:val="00E5397A"/>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B44"/>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1D06"/>
    <w:rsid w:val="00EE2455"/>
    <w:rsid w:val="00EE2F17"/>
    <w:rsid w:val="00EE54CB"/>
    <w:rsid w:val="00EE5FCC"/>
    <w:rsid w:val="00EE6424"/>
    <w:rsid w:val="00EF1936"/>
    <w:rsid w:val="00EF1C54"/>
    <w:rsid w:val="00EF404B"/>
    <w:rsid w:val="00EF7590"/>
    <w:rsid w:val="00F00376"/>
    <w:rsid w:val="00F01F0C"/>
    <w:rsid w:val="00F02A5A"/>
    <w:rsid w:val="00F06ECB"/>
    <w:rsid w:val="00F1078D"/>
    <w:rsid w:val="00F11368"/>
    <w:rsid w:val="00F11764"/>
    <w:rsid w:val="00F118B2"/>
    <w:rsid w:val="00F12C59"/>
    <w:rsid w:val="00F157E2"/>
    <w:rsid w:val="00F16C7D"/>
    <w:rsid w:val="00F21960"/>
    <w:rsid w:val="00F23723"/>
    <w:rsid w:val="00F259E2"/>
    <w:rsid w:val="00F30739"/>
    <w:rsid w:val="00F346A3"/>
    <w:rsid w:val="00F404B9"/>
    <w:rsid w:val="00F40DC3"/>
    <w:rsid w:val="00F41F0B"/>
    <w:rsid w:val="00F50222"/>
    <w:rsid w:val="00F52277"/>
    <w:rsid w:val="00F527AC"/>
    <w:rsid w:val="00F536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4C3E"/>
    <w:rsid w:val="00F85647"/>
    <w:rsid w:val="00F86638"/>
    <w:rsid w:val="00F90461"/>
    <w:rsid w:val="00F91B03"/>
    <w:rsid w:val="00F9313B"/>
    <w:rsid w:val="00F97D73"/>
    <w:rsid w:val="00FA06B2"/>
    <w:rsid w:val="00FA370D"/>
    <w:rsid w:val="00FA5F89"/>
    <w:rsid w:val="00FA66F1"/>
    <w:rsid w:val="00FB0138"/>
    <w:rsid w:val="00FB5308"/>
    <w:rsid w:val="00FB5647"/>
    <w:rsid w:val="00FC378B"/>
    <w:rsid w:val="00FC3977"/>
    <w:rsid w:val="00FD2566"/>
    <w:rsid w:val="00FD25C7"/>
    <w:rsid w:val="00FD2F16"/>
    <w:rsid w:val="00FD2F54"/>
    <w:rsid w:val="00FD5E68"/>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BCBE14FD-D9E9-4EE6-90A9-DF22CEB09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link w:val="Bullet1Char"/>
    <w:qFormat/>
    <w:rsid w:val="008310C9"/>
    <w:pPr>
      <w:numPr>
        <w:numId w:val="12"/>
      </w:numPr>
      <w:spacing w:after="120"/>
      <w:ind w:left="992" w:hanging="425"/>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uiPriority w:val="34"/>
    <w:qFormat/>
    <w:rsid w:val="00AB5E3E"/>
    <w:pPr>
      <w:spacing w:after="160" w:line="259" w:lineRule="auto"/>
      <w:ind w:left="720"/>
      <w:contextualSpacing/>
    </w:pPr>
    <w:rPr>
      <w:sz w:val="22"/>
      <w:lang w:val="fi-FI"/>
    </w:rPr>
  </w:style>
  <w:style w:type="table" w:customStyle="1" w:styleId="TaulukkoRuudukko1">
    <w:name w:val="Taulukko Ruudukko1"/>
    <w:basedOn w:val="Normaalitaulukko"/>
    <w:next w:val="TaulukkoRuudukko"/>
    <w:rsid w:val="00AB5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BHead1">
    <w:name w:val="Annex B Head 1"/>
    <w:basedOn w:val="Normaali"/>
    <w:next w:val="Normaali"/>
    <w:rsid w:val="00DD72BA"/>
    <w:pPr>
      <w:numPr>
        <w:numId w:val="22"/>
      </w:numPr>
      <w:spacing w:before="120" w:after="120" w:line="240" w:lineRule="auto"/>
    </w:pPr>
    <w:rPr>
      <w:rFonts w:eastAsia="Calibri" w:cs="Calibri"/>
      <w:b/>
      <w:bCs/>
      <w:caps/>
      <w:color w:val="407EC9"/>
      <w:sz w:val="28"/>
      <w:lang w:eastAsia="en-GB"/>
    </w:rPr>
  </w:style>
  <w:style w:type="paragraph" w:customStyle="1" w:styleId="AnnexBHead2">
    <w:name w:val="Annex B Head 2"/>
    <w:basedOn w:val="Normaali"/>
    <w:next w:val="Heading2separationline"/>
    <w:rsid w:val="00DD72BA"/>
    <w:pPr>
      <w:numPr>
        <w:ilvl w:val="1"/>
        <w:numId w:val="22"/>
      </w:numPr>
      <w:spacing w:before="120" w:after="120" w:line="240" w:lineRule="auto"/>
    </w:pPr>
    <w:rPr>
      <w:rFonts w:eastAsia="Calibri" w:cs="Calibri"/>
      <w:b/>
      <w:caps/>
      <w:color w:val="407EC9"/>
      <w:sz w:val="24"/>
      <w:lang w:eastAsia="en-GB"/>
    </w:rPr>
  </w:style>
  <w:style w:type="character" w:customStyle="1" w:styleId="Bullet1Char">
    <w:name w:val="Bullet 1 Char"/>
    <w:basedOn w:val="Kappaleenoletusfontti"/>
    <w:link w:val="Bullet1"/>
    <w:qFormat/>
    <w:rsid w:val="00DD72BA"/>
    <w:rPr>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95514">
      <w:bodyDiv w:val="1"/>
      <w:marLeft w:val="0"/>
      <w:marRight w:val="0"/>
      <w:marTop w:val="0"/>
      <w:marBottom w:val="0"/>
      <w:divBdr>
        <w:top w:val="none" w:sz="0" w:space="0" w:color="auto"/>
        <w:left w:val="none" w:sz="0" w:space="0" w:color="auto"/>
        <w:bottom w:val="none" w:sz="0" w:space="0" w:color="auto"/>
        <w:right w:val="none" w:sz="0" w:space="0" w:color="auto"/>
      </w:divBdr>
    </w:div>
    <w:div w:id="1238201468">
      <w:bodyDiv w:val="1"/>
      <w:marLeft w:val="0"/>
      <w:marRight w:val="0"/>
      <w:marTop w:val="0"/>
      <w:marBottom w:val="0"/>
      <w:divBdr>
        <w:top w:val="none" w:sz="0" w:space="0" w:color="auto"/>
        <w:left w:val="none" w:sz="0" w:space="0" w:color="auto"/>
        <w:bottom w:val="none" w:sz="0" w:space="0" w:color="auto"/>
        <w:right w:val="none" w:sz="0" w:space="0" w:color="auto"/>
      </w:divBdr>
    </w:div>
    <w:div w:id="1597441412">
      <w:bodyDiv w:val="1"/>
      <w:marLeft w:val="0"/>
      <w:marRight w:val="0"/>
      <w:marTop w:val="0"/>
      <w:marBottom w:val="0"/>
      <w:divBdr>
        <w:top w:val="none" w:sz="0" w:space="0" w:color="auto"/>
        <w:left w:val="none" w:sz="0" w:space="0" w:color="auto"/>
        <w:bottom w:val="none" w:sz="0" w:space="0" w:color="auto"/>
        <w:right w:val="none" w:sz="0" w:space="0" w:color="auto"/>
      </w:divBdr>
    </w:div>
    <w:div w:id="1802459613">
      <w:bodyDiv w:val="1"/>
      <w:marLeft w:val="0"/>
      <w:marRight w:val="0"/>
      <w:marTop w:val="0"/>
      <w:marBottom w:val="0"/>
      <w:divBdr>
        <w:top w:val="none" w:sz="0" w:space="0" w:color="auto"/>
        <w:left w:val="none" w:sz="0" w:space="0" w:color="auto"/>
        <w:bottom w:val="none" w:sz="0" w:space="0" w:color="auto"/>
        <w:right w:val="none" w:sz="0" w:space="0" w:color="auto"/>
      </w:divBdr>
    </w:div>
    <w:div w:id="1932351647">
      <w:bodyDiv w:val="1"/>
      <w:marLeft w:val="0"/>
      <w:marRight w:val="0"/>
      <w:marTop w:val="0"/>
      <w:marBottom w:val="0"/>
      <w:divBdr>
        <w:top w:val="none" w:sz="0" w:space="0" w:color="auto"/>
        <w:left w:val="none" w:sz="0" w:space="0" w:color="auto"/>
        <w:bottom w:val="none" w:sz="0" w:space="0" w:color="auto"/>
        <w:right w:val="none" w:sz="0" w:space="0" w:color="auto"/>
      </w:divBdr>
    </w:div>
    <w:div w:id="198025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bfdac25-5417-4dce-b783-1e79583e09c2"/>
    <ds:schemaRef ds:uri="http://purl.org/dc/elements/1.1/"/>
    <ds:schemaRef ds:uri="http://schemas.microsoft.com/office/2006/metadata/properties"/>
    <ds:schemaRef ds:uri="ed72da13-45cf-4b5b-99f8-a2a89cf55939"/>
    <ds:schemaRef ds:uri="http://www.w3.org/XML/1998/namespace"/>
    <ds:schemaRef ds:uri="http://purl.org/dc/dcmitype/"/>
  </ds:schemaRefs>
</ds:datastoreItem>
</file>

<file path=customXml/itemProps3.xml><?xml version="1.0" encoding="utf-8"?>
<ds:datastoreItem xmlns:ds="http://schemas.openxmlformats.org/officeDocument/2006/customXml" ds:itemID="{F28E5ED8-EBEC-449B-A825-62C3FE40314B}">
  <ds:schemaRefs>
    <ds:schemaRef ds:uri="http://schemas.openxmlformats.org/officeDocument/2006/bibliography"/>
  </ds:schemaRefs>
</ds:datastoreItem>
</file>

<file path=customXml/itemProps4.xml><?xml version="1.0" encoding="utf-8"?>
<ds:datastoreItem xmlns:ds="http://schemas.openxmlformats.org/officeDocument/2006/customXml" ds:itemID="{8AD1C6DA-434F-43A2-A39E-F4771F1AF3D3}"/>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2</TotalTime>
  <Pages>4</Pages>
  <Words>1054</Words>
  <Characters>8546</Characters>
  <Application>Microsoft Office Word</Application>
  <DocSecurity>4</DocSecurity>
  <Lines>71</Lines>
  <Paragraphs>19</Paragraphs>
  <ScaleCrop>false</ScaleCrop>
  <HeadingPairs>
    <vt:vector size="10" baseType="variant">
      <vt:variant>
        <vt:lpstr>Otsikko</vt:lpstr>
      </vt:variant>
      <vt:variant>
        <vt:i4>1</vt:i4>
      </vt: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5" baseType="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9581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Martikainen Tuomas</cp:lastModifiedBy>
  <cp:revision>2</cp:revision>
  <cp:lastPrinted>2020-11-25T08:30:00Z</cp:lastPrinted>
  <dcterms:created xsi:type="dcterms:W3CDTF">2022-09-27T06:50:00Z</dcterms:created>
  <dcterms:modified xsi:type="dcterms:W3CDTF">2022-09-27T06:50:00Z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